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A0AD6" w14:textId="794FE80E"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 3 do SWZ</w:t>
      </w:r>
    </w:p>
    <w:p w14:paraId="4DEC311C" w14:textId="77777777" w:rsidR="00FF1A5C" w:rsidRPr="00690523" w:rsidRDefault="00DB35C5" w:rsidP="003D654B">
      <w:pPr>
        <w:pStyle w:val="Standard"/>
        <w:spacing w:line="240" w:lineRule="auto"/>
        <w:jc w:val="right"/>
        <w:rPr>
          <w:kern w:val="0"/>
          <w:sz w:val="22"/>
          <w:szCs w:val="22"/>
        </w:rPr>
      </w:pPr>
      <w:r w:rsidRPr="00690523">
        <w:rPr>
          <w:bCs/>
          <w:kern w:val="0"/>
          <w:sz w:val="22"/>
          <w:szCs w:val="22"/>
        </w:rPr>
        <w:t>(projektowane postanowienia umowy)</w:t>
      </w: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„Zamawiającym”</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0C3E9009"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„Wykonawcą”.</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5B91F583" w14:textId="3C1D23FF" w:rsidR="00690523" w:rsidRPr="00690523" w:rsidRDefault="00DB35C5" w:rsidP="003D654B">
      <w:pPr>
        <w:pStyle w:val="Standard"/>
        <w:suppressAutoHyphens w:val="0"/>
        <w:spacing w:line="240" w:lineRule="auto"/>
        <w:jc w:val="both"/>
        <w:rPr>
          <w:iCs/>
          <w:kern w:val="0"/>
          <w:sz w:val="22"/>
          <w:szCs w:val="22"/>
        </w:rPr>
      </w:pPr>
      <w:bookmarkStart w:id="1" w:name="_Hlk203638217"/>
      <w:bookmarkStart w:id="2" w:name="Bookmark1"/>
      <w:r w:rsidRPr="00690523">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t.j.) na </w:t>
      </w:r>
      <w:r w:rsidR="00690523" w:rsidRPr="00690523">
        <w:rPr>
          <w:b/>
          <w:bCs/>
          <w:i/>
          <w:iCs/>
          <w:kern w:val="0"/>
          <w:sz w:val="22"/>
          <w:szCs w:val="22"/>
        </w:rPr>
        <w:t>Zakup i dostaw</w:t>
      </w:r>
      <w:r w:rsidR="003D654B">
        <w:rPr>
          <w:b/>
          <w:bCs/>
          <w:i/>
          <w:iCs/>
          <w:kern w:val="0"/>
          <w:sz w:val="22"/>
          <w:szCs w:val="22"/>
        </w:rPr>
        <w:t>ę</w:t>
      </w:r>
      <w:r w:rsidR="00690523" w:rsidRPr="00690523">
        <w:rPr>
          <w:b/>
          <w:bCs/>
          <w:i/>
          <w:iCs/>
          <w:kern w:val="0"/>
          <w:sz w:val="22"/>
          <w:szCs w:val="22"/>
        </w:rPr>
        <w:t xml:space="preserve"> sprzętu </w:t>
      </w:r>
      <w:r w:rsidR="00835007">
        <w:rPr>
          <w:b/>
          <w:bCs/>
          <w:i/>
          <w:iCs/>
          <w:kern w:val="0"/>
          <w:sz w:val="22"/>
          <w:szCs w:val="22"/>
        </w:rPr>
        <w:t xml:space="preserve">i wyposażenia </w:t>
      </w:r>
      <w:r w:rsidR="00690523" w:rsidRPr="00690523">
        <w:rPr>
          <w:b/>
          <w:bCs/>
          <w:i/>
          <w:iCs/>
          <w:kern w:val="0"/>
          <w:sz w:val="22"/>
          <w:szCs w:val="22"/>
        </w:rPr>
        <w:t>w ramach projektu pn. „</w:t>
      </w:r>
      <w:r w:rsidR="00835007">
        <w:rPr>
          <w:b/>
          <w:bCs/>
          <w:i/>
          <w:iCs/>
          <w:kern w:val="0"/>
          <w:sz w:val="22"/>
          <w:szCs w:val="22"/>
        </w:rPr>
        <w:t>Poprawa efektywności funkcjonowania, dostępności i jakości świadczeń wysokospecjalistycznych w Wojewódzkim szpitalu Zespolonym w Kielcach</w:t>
      </w:r>
      <w:r w:rsidR="00E57C0D">
        <w:rPr>
          <w:b/>
          <w:bCs/>
          <w:i/>
          <w:iCs/>
          <w:kern w:val="0"/>
          <w:sz w:val="22"/>
          <w:szCs w:val="22"/>
        </w:rPr>
        <w:t xml:space="preserve">” dla potrzeb </w:t>
      </w:r>
      <w:r w:rsidR="00114950">
        <w:rPr>
          <w:b/>
          <w:bCs/>
          <w:i/>
          <w:iCs/>
          <w:kern w:val="0"/>
          <w:sz w:val="22"/>
          <w:szCs w:val="22"/>
        </w:rPr>
        <w:t xml:space="preserve">Kliniki </w:t>
      </w:r>
      <w:r w:rsidR="00835007">
        <w:rPr>
          <w:b/>
          <w:bCs/>
          <w:i/>
          <w:iCs/>
          <w:kern w:val="0"/>
          <w:sz w:val="22"/>
          <w:szCs w:val="22"/>
        </w:rPr>
        <w:t xml:space="preserve">Intensywnego Nadzoru Kardiologicznego z Oddziałem Anestezjologii i Intensywnej Terapii nr 3 </w:t>
      </w:r>
      <w:r w:rsidR="00690523" w:rsidRPr="00690523">
        <w:rPr>
          <w:bCs/>
          <w:iCs/>
          <w:kern w:val="0"/>
          <w:sz w:val="22"/>
          <w:szCs w:val="22"/>
        </w:rPr>
        <w:t xml:space="preserve">znak </w:t>
      </w:r>
      <w:r w:rsidR="00690523" w:rsidRPr="000547A0">
        <w:rPr>
          <w:bCs/>
          <w:iCs/>
          <w:kern w:val="0"/>
          <w:sz w:val="22"/>
          <w:szCs w:val="22"/>
        </w:rPr>
        <w:t xml:space="preserve">sprawy: </w:t>
      </w:r>
      <w:r w:rsidR="00690523" w:rsidRPr="000547A0">
        <w:rPr>
          <w:b/>
          <w:bCs/>
          <w:iCs/>
          <w:kern w:val="0"/>
          <w:sz w:val="22"/>
          <w:szCs w:val="22"/>
        </w:rPr>
        <w:t>EZ/</w:t>
      </w:r>
      <w:r w:rsidR="00114950">
        <w:rPr>
          <w:b/>
          <w:bCs/>
          <w:iCs/>
          <w:kern w:val="0"/>
          <w:sz w:val="22"/>
          <w:szCs w:val="22"/>
        </w:rPr>
        <w:t>2</w:t>
      </w:r>
      <w:r w:rsidR="0089412F">
        <w:rPr>
          <w:b/>
          <w:bCs/>
          <w:iCs/>
          <w:kern w:val="0"/>
          <w:sz w:val="22"/>
          <w:szCs w:val="22"/>
        </w:rPr>
        <w:t>38/</w:t>
      </w:r>
      <w:r w:rsidR="000547A0" w:rsidRPr="000547A0">
        <w:rPr>
          <w:b/>
          <w:bCs/>
          <w:iCs/>
          <w:kern w:val="0"/>
          <w:sz w:val="22"/>
          <w:szCs w:val="22"/>
        </w:rPr>
        <w:t>2025/</w:t>
      </w:r>
      <w:r w:rsidR="0089412F">
        <w:rPr>
          <w:b/>
          <w:bCs/>
          <w:iCs/>
          <w:kern w:val="0"/>
          <w:sz w:val="22"/>
          <w:szCs w:val="22"/>
        </w:rPr>
        <w:t>SL</w:t>
      </w:r>
      <w:r w:rsidR="00690523" w:rsidRPr="000547A0">
        <w:rPr>
          <w:iCs/>
          <w:kern w:val="0"/>
          <w:sz w:val="22"/>
          <w:szCs w:val="22"/>
        </w:rPr>
        <w:t>,</w:t>
      </w:r>
      <w:r w:rsidR="00690523" w:rsidRPr="000547A0">
        <w:rPr>
          <w:bCs/>
          <w:iCs/>
          <w:kern w:val="0"/>
          <w:sz w:val="22"/>
          <w:szCs w:val="22"/>
        </w:rPr>
        <w:t xml:space="preserve"> </w:t>
      </w:r>
      <w:r w:rsidR="00690523" w:rsidRPr="000547A0">
        <w:rPr>
          <w:kern w:val="0"/>
          <w:sz w:val="22"/>
          <w:szCs w:val="22"/>
          <w:u w:val="single"/>
          <w:lang w:eastAsia="pl-PL"/>
        </w:rPr>
        <w:t>realizowanego</w:t>
      </w:r>
      <w:r w:rsidR="00690523" w:rsidRPr="00690523">
        <w:rPr>
          <w:kern w:val="0"/>
          <w:sz w:val="22"/>
          <w:szCs w:val="22"/>
          <w:u w:val="single"/>
          <w:lang w:eastAsia="pl-PL"/>
        </w:rPr>
        <w:t xml:space="preserve">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690523">
        <w:rPr>
          <w:rFonts w:eastAsia="Calibri"/>
          <w:kern w:val="0"/>
          <w:sz w:val="22"/>
          <w:szCs w:val="22"/>
          <w:u w:val="single"/>
          <w:lang w:eastAsia="pl-PL"/>
        </w:rPr>
        <w:t>”</w:t>
      </w:r>
      <w:r w:rsidR="00690523" w:rsidRPr="00690523">
        <w:rPr>
          <w:kern w:val="0"/>
          <w:sz w:val="22"/>
          <w:szCs w:val="22"/>
          <w:u w:val="single"/>
        </w:rPr>
        <w:t xml:space="preserve"> – umowa znak </w:t>
      </w:r>
      <w:r w:rsidR="00835007">
        <w:rPr>
          <w:kern w:val="0"/>
          <w:sz w:val="22"/>
          <w:szCs w:val="22"/>
          <w:u w:val="single"/>
          <w:lang w:eastAsia="pl-PL"/>
        </w:rPr>
        <w:t>KPOD.07.02-IP.10-0294/25/KPO/149/2025/351</w:t>
      </w:r>
      <w:r w:rsidR="00690523" w:rsidRPr="00690523">
        <w:rPr>
          <w:kern w:val="0"/>
          <w:sz w:val="22"/>
          <w:szCs w:val="22"/>
          <w:u w:val="single"/>
        </w:rPr>
        <w:t xml:space="preserve"> </w:t>
      </w:r>
      <w:r w:rsidR="00690523" w:rsidRPr="00690523">
        <w:rPr>
          <w:kern w:val="0"/>
          <w:sz w:val="22"/>
          <w:szCs w:val="22"/>
          <w:u w:val="single"/>
          <w:lang w:eastAsia="pl-PL"/>
        </w:rPr>
        <w:t xml:space="preserve">o objęcie wsparciem ze środków planu rozwojowego </w:t>
      </w:r>
      <w:r w:rsidR="00690523" w:rsidRPr="00690523">
        <w:rPr>
          <w:kern w:val="0"/>
          <w:sz w:val="22"/>
          <w:szCs w:val="22"/>
          <w:u w:val="single"/>
        </w:rPr>
        <w:t xml:space="preserve">zawarta z </w:t>
      </w:r>
      <w:r w:rsidR="00690523" w:rsidRPr="00690523">
        <w:rPr>
          <w:bCs/>
          <w:iCs/>
          <w:color w:val="000000"/>
          <w:kern w:val="0"/>
          <w:sz w:val="22"/>
          <w:szCs w:val="22"/>
          <w:u w:val="single"/>
        </w:rPr>
        <w:t xml:space="preserve">ze </w:t>
      </w:r>
      <w:r w:rsidR="00690523" w:rsidRPr="00690523">
        <w:rPr>
          <w:kern w:val="0"/>
          <w:sz w:val="22"/>
          <w:szCs w:val="22"/>
          <w:u w:val="single"/>
          <w:lang w:eastAsia="pl-PL"/>
        </w:rPr>
        <w:t>Skarbem Państwa reprezentowanym przez Ministra Zdrowia</w:t>
      </w:r>
      <w:r w:rsidR="00690523" w:rsidRPr="00690523">
        <w:rPr>
          <w:bCs/>
          <w:kern w:val="0"/>
          <w:sz w:val="22"/>
          <w:szCs w:val="22"/>
        </w:rPr>
        <w:t>.</w:t>
      </w:r>
      <w:bookmarkEnd w:id="1"/>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2"/>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Przedmiot umowy</w:t>
      </w:r>
    </w:p>
    <w:p w14:paraId="6C3A23FF" w14:textId="4B55B11B" w:rsidR="00FF1A5C" w:rsidRPr="00690523" w:rsidRDefault="00DB35C5" w:rsidP="003D654B">
      <w:pPr>
        <w:pStyle w:val="Standard"/>
        <w:spacing w:line="240" w:lineRule="auto"/>
        <w:jc w:val="both"/>
        <w:rPr>
          <w:kern w:val="0"/>
          <w:sz w:val="22"/>
          <w:szCs w:val="22"/>
        </w:rPr>
      </w:pPr>
      <w:r w:rsidRPr="00690523">
        <w:rPr>
          <w:rFonts w:eastAsia="Calibri"/>
          <w:iCs/>
          <w:kern w:val="0"/>
          <w:sz w:val="22"/>
          <w:szCs w:val="22"/>
          <w:lang w:eastAsia="pl-PL"/>
        </w:rPr>
        <w:t>Wykonawca przyjmuje do realizacji zamówienie na dostawę fabrycznie nowego, nieużywanego, nie rekondycjonowanego, nie powystawowego, oznakowanego zgodnie z obowiązującymi przepisami prawa asortymentu tj</w:t>
      </w:r>
      <w:r w:rsidR="00D127EC">
        <w:rPr>
          <w:rFonts w:eastAsia="Calibri"/>
          <w:iCs/>
          <w:kern w:val="0"/>
          <w:sz w:val="22"/>
          <w:szCs w:val="22"/>
          <w:lang w:eastAsia="pl-PL"/>
        </w:rPr>
        <w:t xml:space="preserve">.; </w:t>
      </w:r>
      <w:r w:rsidR="005D1D5A">
        <w:rPr>
          <w:rFonts w:eastAsia="Calibri"/>
          <w:iCs/>
          <w:kern w:val="0"/>
          <w:sz w:val="22"/>
          <w:szCs w:val="22"/>
          <w:lang w:eastAsia="pl-PL"/>
        </w:rPr>
        <w:t>……………</w:t>
      </w:r>
      <w:r w:rsidR="005D1D5A">
        <w:rPr>
          <w:kern w:val="0"/>
          <w:sz w:val="22"/>
          <w:szCs w:val="22"/>
        </w:rPr>
        <w:t xml:space="preserve">, </w:t>
      </w:r>
      <w:r w:rsidRPr="00690523">
        <w:rPr>
          <w:rFonts w:eastAsia="Calibri"/>
          <w:iCs/>
          <w:kern w:val="0"/>
          <w:sz w:val="22"/>
          <w:szCs w:val="22"/>
        </w:rPr>
        <w:t>którego typ, model oraz parametry i warunki techniczne wyspecyfikowan</w:t>
      </w:r>
      <w:r w:rsidR="00902B24">
        <w:rPr>
          <w:rFonts w:eastAsia="Calibri"/>
          <w:iCs/>
          <w:kern w:val="0"/>
          <w:sz w:val="22"/>
          <w:szCs w:val="22"/>
        </w:rPr>
        <w:t>o</w:t>
      </w:r>
      <w:r w:rsidRPr="00690523">
        <w:rPr>
          <w:rFonts w:eastAsia="Calibri"/>
          <w:iCs/>
          <w:kern w:val="0"/>
          <w:sz w:val="22"/>
          <w:szCs w:val="22"/>
        </w:rPr>
        <w:t xml:space="preserve"> w </w:t>
      </w:r>
      <w:r w:rsidRPr="00AD38D3">
        <w:rPr>
          <w:rFonts w:eastAsia="Calibri"/>
          <w:i/>
          <w:kern w:val="0"/>
          <w:sz w:val="22"/>
          <w:szCs w:val="22"/>
        </w:rPr>
        <w:t>załączniku nr ……,</w:t>
      </w:r>
      <w:r w:rsidRPr="00690523">
        <w:rPr>
          <w:rFonts w:eastAsia="Calibri"/>
          <w:iCs/>
          <w:kern w:val="0"/>
          <w:sz w:val="22"/>
          <w:szCs w:val="22"/>
        </w:rPr>
        <w:t xml:space="preserve"> który stanowi integralną część niniejszej umowy.</w:t>
      </w:r>
    </w:p>
    <w:p w14:paraId="0D83DC29" w14:textId="77777777" w:rsidR="00FF1A5C" w:rsidRPr="00690523" w:rsidRDefault="00FF1A5C" w:rsidP="003D654B">
      <w:pPr>
        <w:pStyle w:val="Sowowa"/>
        <w:tabs>
          <w:tab w:val="left" w:pos="426"/>
        </w:tabs>
        <w:spacing w:line="240" w:lineRule="auto"/>
        <w:jc w:val="both"/>
        <w:rPr>
          <w:kern w:val="0"/>
          <w:sz w:val="22"/>
          <w:szCs w:val="22"/>
          <w:lang w:eastAsia="ar-SA"/>
        </w:rPr>
      </w:pPr>
    </w:p>
    <w:p w14:paraId="16A1C16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2</w:t>
      </w:r>
    </w:p>
    <w:p w14:paraId="5684475B" w14:textId="77777777" w:rsidR="00FF1A5C" w:rsidRPr="00296F33" w:rsidRDefault="00DB35C5" w:rsidP="003D654B">
      <w:pPr>
        <w:pStyle w:val="Standard"/>
        <w:tabs>
          <w:tab w:val="left" w:pos="142"/>
        </w:tabs>
        <w:spacing w:line="240" w:lineRule="auto"/>
        <w:jc w:val="center"/>
        <w:rPr>
          <w:b/>
          <w:bCs/>
          <w:kern w:val="0"/>
          <w:sz w:val="22"/>
          <w:szCs w:val="22"/>
        </w:rPr>
      </w:pPr>
      <w:r w:rsidRPr="00296F33">
        <w:rPr>
          <w:b/>
          <w:bCs/>
          <w:kern w:val="0"/>
          <w:sz w:val="22"/>
          <w:szCs w:val="22"/>
        </w:rPr>
        <w:t>Termin</w:t>
      </w:r>
    </w:p>
    <w:p w14:paraId="1251836B" w14:textId="1CB7B6DD" w:rsidR="00FF1A5C" w:rsidRPr="0089412F" w:rsidRDefault="00DB35C5" w:rsidP="005D1D5A">
      <w:pPr>
        <w:pStyle w:val="WW-Domylnie"/>
        <w:numPr>
          <w:ilvl w:val="0"/>
          <w:numId w:val="41"/>
        </w:numPr>
        <w:tabs>
          <w:tab w:val="left" w:pos="426"/>
        </w:tabs>
        <w:ind w:left="0" w:firstLine="0"/>
        <w:jc w:val="both"/>
        <w:rPr>
          <w:kern w:val="0"/>
          <w:sz w:val="22"/>
          <w:szCs w:val="22"/>
        </w:rPr>
      </w:pPr>
      <w:r w:rsidRPr="0089412F">
        <w:rPr>
          <w:kern w:val="0"/>
          <w:sz w:val="22"/>
          <w:szCs w:val="22"/>
        </w:rPr>
        <w:t xml:space="preserve">Strony ustalają, że dostawa przedmiotu umowy nastąpi w terminie </w:t>
      </w:r>
      <w:r w:rsidRPr="0089412F">
        <w:rPr>
          <w:b/>
          <w:bCs/>
          <w:kern w:val="0"/>
          <w:sz w:val="22"/>
          <w:szCs w:val="22"/>
        </w:rPr>
        <w:t xml:space="preserve">do </w:t>
      </w:r>
      <w:r w:rsidR="00685727" w:rsidRPr="0089412F">
        <w:rPr>
          <w:b/>
          <w:bCs/>
          <w:kern w:val="0"/>
          <w:sz w:val="22"/>
          <w:szCs w:val="22"/>
        </w:rPr>
        <w:t>60</w:t>
      </w:r>
      <w:r w:rsidRPr="0089412F">
        <w:rPr>
          <w:b/>
          <w:bCs/>
          <w:kern w:val="0"/>
          <w:sz w:val="22"/>
          <w:szCs w:val="22"/>
        </w:rPr>
        <w:t xml:space="preserve"> dni  kalendarzowych od daty zawarcia umowy</w:t>
      </w:r>
      <w:r w:rsidRPr="0089412F">
        <w:rPr>
          <w:kern w:val="0"/>
          <w:sz w:val="22"/>
          <w:szCs w:val="22"/>
        </w:rPr>
        <w:t>.</w:t>
      </w:r>
    </w:p>
    <w:p w14:paraId="5C2B5D76" w14:textId="4262F72F" w:rsidR="00FF1A5C"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Wykonawca, co najmniej trzy dni przed terminem realizacji dostawy, powiadomi Zamawiającego </w:t>
      </w:r>
      <w:r w:rsidRPr="00685727">
        <w:rPr>
          <w:kern w:val="0"/>
          <w:sz w:val="22"/>
          <w:szCs w:val="22"/>
        </w:rPr>
        <w:br/>
        <w:t>o planowanej dostawie. Dostawa zrealizowana będzie wyłącznie w dniu roboczym tj. od poniedziałku do piątku (w godz. od 8</w:t>
      </w:r>
      <w:r w:rsidR="0089412F">
        <w:rPr>
          <w:kern w:val="0"/>
          <w:sz w:val="22"/>
          <w:szCs w:val="22"/>
        </w:rPr>
        <w:t>:</w:t>
      </w:r>
      <w:r w:rsidRPr="00685727">
        <w:rPr>
          <w:kern w:val="0"/>
          <w:sz w:val="22"/>
          <w:szCs w:val="22"/>
          <w:u w:val="single"/>
        </w:rPr>
        <w:t>00</w:t>
      </w:r>
      <w:r w:rsidRPr="00685727">
        <w:rPr>
          <w:kern w:val="0"/>
          <w:sz w:val="22"/>
          <w:szCs w:val="22"/>
        </w:rPr>
        <w:t xml:space="preserve"> do 14</w:t>
      </w:r>
      <w:r w:rsidR="0089412F">
        <w:rPr>
          <w:kern w:val="0"/>
          <w:sz w:val="22"/>
          <w:szCs w:val="22"/>
        </w:rPr>
        <w:t>:</w:t>
      </w:r>
      <w:r w:rsidRPr="00685727">
        <w:rPr>
          <w:kern w:val="0"/>
          <w:sz w:val="22"/>
          <w:szCs w:val="22"/>
          <w:u w:val="single"/>
        </w:rPr>
        <w:t>00)</w:t>
      </w:r>
      <w:r w:rsidRPr="00685727">
        <w:rPr>
          <w:kern w:val="0"/>
          <w:sz w:val="22"/>
          <w:szCs w:val="22"/>
        </w:rPr>
        <w:t xml:space="preserve">, za wyjątkiem dni ustawowo wolnych od pracy w rozumieniu ustawy z dnia 18 stycznia 1951 r. o dniach wolnych od pracy </w:t>
      </w:r>
      <w:r w:rsidRPr="00F24B22">
        <w:rPr>
          <w:kern w:val="0"/>
          <w:sz w:val="22"/>
          <w:szCs w:val="22"/>
        </w:rPr>
        <w:t>(</w:t>
      </w:r>
      <w:r w:rsidRPr="004A7628">
        <w:rPr>
          <w:kern w:val="0"/>
          <w:sz w:val="22"/>
          <w:szCs w:val="22"/>
        </w:rPr>
        <w:t>t.j. Dz.U. 2025 r., poz. 296</w:t>
      </w:r>
      <w:r w:rsidR="00162B73">
        <w:rPr>
          <w:kern w:val="0"/>
          <w:sz w:val="22"/>
          <w:szCs w:val="22"/>
        </w:rPr>
        <w:t xml:space="preserve"> t.j.</w:t>
      </w:r>
      <w:r w:rsidRPr="00F24B22">
        <w:rPr>
          <w:kern w:val="0"/>
          <w:sz w:val="22"/>
          <w:szCs w:val="22"/>
        </w:rPr>
        <w:t>)</w:t>
      </w:r>
      <w:r w:rsidRPr="00685727">
        <w:rPr>
          <w:kern w:val="0"/>
          <w:sz w:val="22"/>
          <w:szCs w:val="22"/>
        </w:rPr>
        <w:t>.</w:t>
      </w:r>
    </w:p>
    <w:p w14:paraId="06AD5D8C" w14:textId="77777777" w:rsidR="00FF1A5C" w:rsidRPr="00685727"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Za dzień zakończenia dostawy uważa się dzień podpisania przez obie strony protokołu bezusterkowego odbioru urządzeń w konfiguracji/zestawieniu wskazanym w </w:t>
      </w:r>
      <w:r w:rsidRPr="0034475B">
        <w:rPr>
          <w:i/>
          <w:kern w:val="0"/>
          <w:sz w:val="22"/>
          <w:szCs w:val="22"/>
        </w:rPr>
        <w:t>załączniku nr …. do umowy</w:t>
      </w:r>
      <w:r w:rsidRPr="00685727">
        <w:rPr>
          <w:iCs/>
          <w:kern w:val="0"/>
          <w:sz w:val="22"/>
          <w:szCs w:val="22"/>
        </w:rPr>
        <w:t xml:space="preserve"> –</w:t>
      </w:r>
      <w:bookmarkStart w:id="3" w:name="Bookmark2"/>
      <w:r w:rsidRPr="00685727">
        <w:rPr>
          <w:color w:val="FF0000"/>
          <w:kern w:val="0"/>
          <w:sz w:val="22"/>
          <w:szCs w:val="22"/>
        </w:rPr>
        <w:t xml:space="preserve"> </w:t>
      </w:r>
      <w:r w:rsidRPr="00685727">
        <w:rPr>
          <w:color w:val="000000"/>
          <w:kern w:val="0"/>
          <w:sz w:val="22"/>
          <w:szCs w:val="22"/>
        </w:rPr>
        <w:t>Opis minimalnych parametrów technicznych.</w:t>
      </w:r>
    </w:p>
    <w:bookmarkEnd w:id="3"/>
    <w:p w14:paraId="43EA89FE" w14:textId="77777777" w:rsidR="00FF1A5C" w:rsidRPr="00690523" w:rsidRDefault="00FF1A5C" w:rsidP="003D654B">
      <w:pPr>
        <w:pStyle w:val="Standard"/>
        <w:spacing w:line="240" w:lineRule="auto"/>
        <w:rPr>
          <w:kern w:val="0"/>
          <w:sz w:val="22"/>
          <w:szCs w:val="22"/>
        </w:rPr>
      </w:pPr>
    </w:p>
    <w:p w14:paraId="165EA48C" w14:textId="77777777" w:rsidR="005D7B23" w:rsidRDefault="005D7B23" w:rsidP="003D654B">
      <w:pPr>
        <w:pStyle w:val="Standard"/>
        <w:spacing w:line="240" w:lineRule="auto"/>
        <w:jc w:val="center"/>
        <w:rPr>
          <w:b/>
          <w:bCs/>
          <w:kern w:val="0"/>
          <w:sz w:val="22"/>
          <w:szCs w:val="22"/>
        </w:rPr>
      </w:pPr>
    </w:p>
    <w:p w14:paraId="47DB44E2" w14:textId="77777777" w:rsidR="005D7B23" w:rsidRDefault="005D7B23" w:rsidP="003D654B">
      <w:pPr>
        <w:pStyle w:val="Standard"/>
        <w:spacing w:line="240" w:lineRule="auto"/>
        <w:jc w:val="center"/>
        <w:rPr>
          <w:ins w:id="4" w:author="ekwasniewska" w:date="2025-12-23T08:27:00Z"/>
          <w:b/>
          <w:bCs/>
          <w:kern w:val="0"/>
          <w:sz w:val="22"/>
          <w:szCs w:val="22"/>
        </w:rPr>
      </w:pPr>
    </w:p>
    <w:p w14:paraId="6478DB0C" w14:textId="77777777" w:rsidR="00742411" w:rsidRDefault="00742411" w:rsidP="003D654B">
      <w:pPr>
        <w:pStyle w:val="Standard"/>
        <w:spacing w:line="240" w:lineRule="auto"/>
        <w:jc w:val="center"/>
        <w:rPr>
          <w:b/>
          <w:bCs/>
          <w:kern w:val="0"/>
          <w:sz w:val="22"/>
          <w:szCs w:val="22"/>
        </w:rPr>
      </w:pPr>
      <w:bookmarkStart w:id="5" w:name="_GoBack"/>
      <w:bookmarkEnd w:id="5"/>
    </w:p>
    <w:p w14:paraId="41EE6A84" w14:textId="77777777" w:rsidR="005D7B23" w:rsidRDefault="005D7B23" w:rsidP="003D654B">
      <w:pPr>
        <w:pStyle w:val="Standard"/>
        <w:spacing w:line="240" w:lineRule="auto"/>
        <w:jc w:val="center"/>
        <w:rPr>
          <w:b/>
          <w:bCs/>
          <w:kern w:val="0"/>
          <w:sz w:val="22"/>
          <w:szCs w:val="22"/>
        </w:rPr>
      </w:pPr>
    </w:p>
    <w:p w14:paraId="17BCAFB7"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 3</w:t>
      </w:r>
    </w:p>
    <w:p w14:paraId="3CADBC2C"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lastRenderedPageBreak/>
        <w:t>Realizacja umowy</w:t>
      </w:r>
    </w:p>
    <w:p w14:paraId="7018C2C4" w14:textId="4091FA31"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t>Wykonawca oświadcza, że zaoferowany przez niego sprzęt, będący przedmiotem umowy, posiada niezbędne dokumenty dopuszczające do obrotu i użytkowania jako wyrobu medycznego na terenie Rzeczpospolitej Polskiej, w myśl przepisów ustawy z dnia 7 kwietnia 2022 r. o wyrobach medycznych (</w:t>
      </w:r>
      <w:r w:rsidRPr="00690523">
        <w:rPr>
          <w:bCs/>
          <w:iCs/>
          <w:kern w:val="0"/>
          <w:sz w:val="22"/>
          <w:szCs w:val="22"/>
        </w:rPr>
        <w:t>t. j. Dz.U. z 2024 r., poz. 1620).</w:t>
      </w:r>
    </w:p>
    <w:p w14:paraId="00F4D0CB" w14:textId="2BB33724" w:rsidR="00FF1A5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 xml:space="preserve">Urządzenie ma być fabrycznie nowe, wolne od wad prawnych i fizycznych oraz w pełni skonfigurowane </w:t>
      </w:r>
      <w:r w:rsidRPr="0034475B">
        <w:rPr>
          <w:kern w:val="0"/>
          <w:sz w:val="22"/>
          <w:szCs w:val="22"/>
        </w:rPr>
        <w:t>i</w:t>
      </w:r>
      <w:r w:rsidR="0064727C">
        <w:rPr>
          <w:kern w:val="0"/>
          <w:sz w:val="22"/>
          <w:szCs w:val="22"/>
        </w:rPr>
        <w:t xml:space="preserve"> zmontowane w</w:t>
      </w:r>
      <w:r w:rsidRPr="0034475B">
        <w:rPr>
          <w:kern w:val="0"/>
          <w:sz w:val="22"/>
          <w:szCs w:val="22"/>
        </w:rPr>
        <w:t xml:space="preserve"> zakresie</w:t>
      </w:r>
      <w:r w:rsidRPr="007B616C">
        <w:rPr>
          <w:kern w:val="0"/>
          <w:sz w:val="22"/>
          <w:szCs w:val="22"/>
        </w:rPr>
        <w:t xml:space="preserve"> niezbędnym do użytkowania.</w:t>
      </w:r>
    </w:p>
    <w:p w14:paraId="4AFAAB53"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0D8B761C" w14:textId="77777777" w:rsidR="00FF1A5C" w:rsidRPr="00690523" w:rsidRDefault="00DB35C5" w:rsidP="005D1D5A">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690523">
        <w:rPr>
          <w:kern w:val="0"/>
          <w:sz w:val="22"/>
          <w:szCs w:val="22"/>
        </w:rPr>
        <w:t>instrukcję obsługi urządzenia w wersji papierowej lub elektronicznej,</w:t>
      </w:r>
    </w:p>
    <w:p w14:paraId="3A3EBEC7" w14:textId="77777777" w:rsidR="00FF1A5C" w:rsidRPr="00690523" w:rsidRDefault="00DB35C5" w:rsidP="005D1D5A">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690523">
        <w:rPr>
          <w:kern w:val="0"/>
          <w:sz w:val="22"/>
          <w:szCs w:val="22"/>
        </w:rPr>
        <w:t>dokument gwarancji,</w:t>
      </w:r>
    </w:p>
    <w:p w14:paraId="1429B163"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dokument określający zasady świadczenia usług przez serwis w okresie gwarancyjnym,</w:t>
      </w:r>
    </w:p>
    <w:p w14:paraId="1E86D552"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wykaz punktów serwisowych,</w:t>
      </w:r>
    </w:p>
    <w:p w14:paraId="35B260AA" w14:textId="11B409DD"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dokument lub dostęp do aplikacji umożliwiających rejestrację okresowych przeglądów technicznych zgodnie z art. 63 ust. 3 ustawy z dnia 7 kwietnia 2022 r. o wyrobach medycznych (</w:t>
      </w:r>
      <w:r w:rsidRPr="00690523">
        <w:rPr>
          <w:bCs/>
          <w:iCs/>
          <w:kern w:val="0"/>
          <w:sz w:val="22"/>
          <w:szCs w:val="22"/>
        </w:rPr>
        <w:t xml:space="preserve">t. j. Dz.U. z 2024 r., poz. 1620) </w:t>
      </w:r>
      <w:r w:rsidRPr="0034475B">
        <w:rPr>
          <w:bCs/>
          <w:iCs/>
          <w:kern w:val="0"/>
          <w:sz w:val="22"/>
          <w:szCs w:val="22"/>
        </w:rPr>
        <w:t>– jeżeli dotyczy.</w:t>
      </w:r>
    </w:p>
    <w:p w14:paraId="1733243D" w14:textId="4BE2A6C8" w:rsidR="00FF1A5C" w:rsidRPr="0036109A" w:rsidRDefault="00DB35C5" w:rsidP="00223FC5">
      <w:pPr>
        <w:pStyle w:val="Textbody"/>
        <w:widowControl w:val="0"/>
        <w:numPr>
          <w:ilvl w:val="0"/>
          <w:numId w:val="42"/>
        </w:numPr>
        <w:tabs>
          <w:tab w:val="left" w:pos="426"/>
          <w:tab w:val="left" w:pos="1004"/>
        </w:tabs>
        <w:spacing w:after="0" w:line="240" w:lineRule="auto"/>
        <w:ind w:left="0" w:firstLine="0"/>
        <w:jc w:val="both"/>
        <w:rPr>
          <w:kern w:val="0"/>
          <w:sz w:val="22"/>
          <w:szCs w:val="22"/>
        </w:rPr>
      </w:pPr>
      <w:r w:rsidRPr="00690523">
        <w:rPr>
          <w:kern w:val="0"/>
          <w:sz w:val="22"/>
          <w:szCs w:val="22"/>
        </w:rPr>
        <w:t xml:space="preserve">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w:t>
      </w:r>
      <w:r w:rsidRPr="0036109A">
        <w:rPr>
          <w:kern w:val="0"/>
          <w:sz w:val="22"/>
          <w:szCs w:val="22"/>
        </w:rPr>
        <w:t>postanowienia § 9 stosuje się odpowiednio.</w:t>
      </w:r>
    </w:p>
    <w:p w14:paraId="66518079" w14:textId="55F0CB4C" w:rsidR="00E57C0D" w:rsidRPr="00096835" w:rsidRDefault="00E57C0D" w:rsidP="00223FC5">
      <w:pPr>
        <w:pStyle w:val="Akapitzlist"/>
        <w:numPr>
          <w:ilvl w:val="0"/>
          <w:numId w:val="42"/>
        </w:numPr>
        <w:tabs>
          <w:tab w:val="left" w:pos="284"/>
        </w:tabs>
        <w:ind w:left="0" w:firstLine="0"/>
        <w:jc w:val="both"/>
        <w:rPr>
          <w:kern w:val="0"/>
          <w:sz w:val="22"/>
          <w:szCs w:val="22"/>
        </w:rPr>
      </w:pPr>
      <w:r w:rsidRPr="00096835">
        <w:rPr>
          <w:kern w:val="0"/>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p>
    <w:p w14:paraId="200200C5" w14:textId="3A6D93E0" w:rsidR="00FF1A5C" w:rsidRPr="00690523" w:rsidRDefault="00DB35C5" w:rsidP="00223FC5">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 xml:space="preserve">Dostawa zrealizowana zostanie do miejsca docelowego użytkowania tj. ……………………………… Wojewódzkiego Szpitala Zespolonego w Kielcach ul. Grunwaldzka 45. Zakończenie czynności dostawy i odbiory zostanie </w:t>
      </w:r>
      <w:r w:rsidRPr="00C409D6">
        <w:rPr>
          <w:color w:val="auto"/>
          <w:kern w:val="0"/>
          <w:sz w:val="22"/>
          <w:szCs w:val="22"/>
        </w:rPr>
        <w:t xml:space="preserve">potwierdzone </w:t>
      </w:r>
      <w:r w:rsidR="00162B73" w:rsidRPr="00C409D6">
        <w:rPr>
          <w:color w:val="auto"/>
          <w:kern w:val="0"/>
          <w:sz w:val="22"/>
          <w:szCs w:val="22"/>
        </w:rPr>
        <w:t xml:space="preserve">bezusterkowym </w:t>
      </w:r>
      <w:r w:rsidRPr="00C409D6">
        <w:rPr>
          <w:color w:val="auto"/>
          <w:kern w:val="0"/>
          <w:sz w:val="22"/>
          <w:szCs w:val="22"/>
        </w:rPr>
        <w:t>protokołem</w:t>
      </w:r>
      <w:r w:rsidRPr="00690523">
        <w:rPr>
          <w:kern w:val="0"/>
          <w:sz w:val="22"/>
          <w:szCs w:val="22"/>
        </w:rPr>
        <w:t>.</w:t>
      </w:r>
    </w:p>
    <w:p w14:paraId="07E4396C"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690523"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przy realizacji umowy w celu:</w:t>
      </w:r>
    </w:p>
    <w:p w14:paraId="73B786F6" w14:textId="04CD3326" w:rsidR="00FF1A5C" w:rsidRPr="0034475B"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w:t>
      </w:r>
      <w:r w:rsidRPr="0034475B">
        <w:rPr>
          <w:kern w:val="0"/>
          <w:sz w:val="22"/>
          <w:szCs w:val="22"/>
          <w:lang w:eastAsia="pl-PL"/>
        </w:rPr>
        <w:t xml:space="preserve">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a do umowy</w:t>
      </w:r>
      <w:r w:rsidR="004424C4" w:rsidRPr="0034475B">
        <w:rPr>
          <w:i/>
          <w:iCs/>
          <w:kern w:val="0"/>
          <w:sz w:val="22"/>
          <w:szCs w:val="22"/>
          <w:lang w:eastAsia="pl-PL"/>
        </w:rPr>
        <w:t>.</w:t>
      </w:r>
    </w:p>
    <w:p w14:paraId="62C181D4" w14:textId="7E65825B" w:rsidR="00FF1A5C" w:rsidRPr="00690523"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rFonts w:eastAsia="Arial Unicode MS"/>
          <w:kern w:val="0"/>
          <w:sz w:val="22"/>
          <w:szCs w:val="22"/>
        </w:rPr>
        <w:t xml:space="preserve">spełnienia zasady DNSH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Pr="00690523">
        <w:rPr>
          <w:kern w:val="0"/>
          <w:sz w:val="22"/>
          <w:szCs w:val="22"/>
        </w:rPr>
        <w:t xml:space="preserve"> (tzw. Taksonomia UE). </w:t>
      </w:r>
      <w:r w:rsidRPr="00690523">
        <w:rPr>
          <w:kern w:val="0"/>
          <w:sz w:val="22"/>
          <w:szCs w:val="22"/>
          <w:lang w:eastAsia="pl-PL"/>
        </w:rPr>
        <w:t xml:space="preserve">Oświadczenie Wykonawcy o zgodności przedmiotu dostawy  z w/w zasadami oraz obowiązku udokumentowania ich spełnienia na wezwanie Zmawiającego 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b do umowy</w:t>
      </w:r>
      <w:r w:rsidRPr="0034475B">
        <w:rPr>
          <w:kern w:val="0"/>
          <w:sz w:val="22"/>
          <w:szCs w:val="22"/>
          <w:lang w:eastAsia="pl-PL"/>
        </w:rPr>
        <w:t>.</w:t>
      </w:r>
    </w:p>
    <w:p w14:paraId="349E8299" w14:textId="77777777" w:rsidR="00FF1A5C" w:rsidRPr="00690523"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690523">
        <w:rPr>
          <w:kern w:val="0"/>
          <w:sz w:val="22"/>
          <w:szCs w:val="22"/>
        </w:rPr>
        <w:t>Strony postanawiają, iż osobami odpowiedzialnymi realizację umowy będą:</w:t>
      </w:r>
    </w:p>
    <w:p w14:paraId="40050697" w14:textId="364D1208" w:rsidR="00FF1A5C" w:rsidRPr="00690523"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dostawy sprzętu/urządzenia,</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„Standardy dostępności dla polityki spójności 2021-2027”</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1EF840B4" w14:textId="77777777" w:rsidR="00FF1A5C" w:rsidRPr="00690523" w:rsidRDefault="00FF1A5C" w:rsidP="003D654B">
      <w:pPr>
        <w:pStyle w:val="Standard"/>
        <w:spacing w:line="240" w:lineRule="auto"/>
        <w:rPr>
          <w:kern w:val="0"/>
          <w:sz w:val="22"/>
          <w:szCs w:val="22"/>
        </w:rPr>
      </w:pPr>
    </w:p>
    <w:p w14:paraId="34D6F855" w14:textId="32D4D64E" w:rsidR="00FF1A5C" w:rsidRPr="00947FF8" w:rsidRDefault="00DB35C5" w:rsidP="003D654B">
      <w:pPr>
        <w:pStyle w:val="Standard"/>
        <w:spacing w:line="240" w:lineRule="auto"/>
        <w:jc w:val="center"/>
        <w:rPr>
          <w:b/>
          <w:bCs/>
          <w:kern w:val="0"/>
          <w:sz w:val="22"/>
          <w:szCs w:val="22"/>
        </w:rPr>
      </w:pPr>
      <w:r w:rsidRPr="00947FF8">
        <w:rPr>
          <w:b/>
          <w:bCs/>
          <w:kern w:val="0"/>
          <w:sz w:val="22"/>
          <w:szCs w:val="22"/>
        </w:rPr>
        <w:t>§ 4</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1F65B85D"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przedmiotu umowy tj.  </w:t>
      </w:r>
      <w:r w:rsidR="000540D5">
        <w:rPr>
          <w:kern w:val="0"/>
          <w:sz w:val="22"/>
          <w:szCs w:val="22"/>
        </w:rPr>
        <w:br/>
      </w:r>
      <w:r w:rsidRPr="000540D5">
        <w:rPr>
          <w:kern w:val="0"/>
          <w:sz w:val="22"/>
          <w:szCs w:val="22"/>
        </w:rPr>
        <w:lastRenderedPageBreak/>
        <w:t>- (należy wstawić nazwę (firma) adres (siedziba) podwykonawcy oraz zakres usług realizowany przez podwykonawcę…………………….</w:t>
      </w:r>
    </w:p>
    <w:p w14:paraId="0DF9B97A" w14:textId="607F9AE9" w:rsidR="00FF1A5C"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r w:rsidR="00FC6AE6" w:rsidRPr="004A7628">
        <w:rPr>
          <w:kern w:val="0"/>
          <w:sz w:val="22"/>
          <w:szCs w:val="22"/>
        </w:rPr>
        <w:t>t.j. Dz. U. z 2025 r., poz. 514</w:t>
      </w:r>
      <w:r w:rsidR="00FC6AE6" w:rsidRPr="00BA0A70">
        <w:rPr>
          <w:kern w:val="0"/>
          <w:sz w:val="22"/>
          <w:szCs w:val="22"/>
        </w:rPr>
        <w:t>)</w:t>
      </w:r>
      <w:r w:rsidRPr="00690523">
        <w:rPr>
          <w:kern w:val="0"/>
          <w:sz w:val="22"/>
          <w:szCs w:val="22"/>
        </w:rPr>
        <w:t xml:space="preserve"> oraz </w:t>
      </w:r>
      <w:r w:rsidR="001B3595">
        <w:rPr>
          <w:kern w:val="0"/>
          <w:sz w:val="22"/>
          <w:szCs w:val="22"/>
        </w:rPr>
        <w:t xml:space="preserve">art. 1 pkt 23 </w:t>
      </w:r>
      <w:r w:rsidRPr="00690523">
        <w:rPr>
          <w:kern w:val="0"/>
          <w:sz w:val="22"/>
          <w:szCs w:val="22"/>
        </w:rPr>
        <w:t>rozporządzenia 2022/576 z dnia 8 kwietnia 2022 r. w sprawie zmiany rozporządzenia (UE) nr 833/2014 dotyczącego środków ograniczających w związku z działaniami Rosji destabilizującymi sytuację na Ukrainie (Dz. Urz. UE nr L 111 z 8.4.2022, str. 1)</w:t>
      </w:r>
      <w:r w:rsidR="001B3595">
        <w:rPr>
          <w:kern w:val="0"/>
          <w:sz w:val="22"/>
          <w:szCs w:val="22"/>
        </w:rPr>
        <w:t xml:space="preserve">, które do </w:t>
      </w:r>
      <w:r w:rsidR="001B3595" w:rsidRPr="001B3595">
        <w:rPr>
          <w:kern w:val="0"/>
          <w:sz w:val="22"/>
          <w:szCs w:val="22"/>
        </w:rPr>
        <w:t>rozporządzeni</w:t>
      </w:r>
      <w:r w:rsidR="001B3595">
        <w:rPr>
          <w:kern w:val="0"/>
          <w:sz w:val="22"/>
          <w:szCs w:val="22"/>
        </w:rPr>
        <w:t xml:space="preserve">a </w:t>
      </w:r>
      <w:r w:rsidR="001B3595" w:rsidRPr="001B3595">
        <w:rPr>
          <w:kern w:val="0"/>
          <w:sz w:val="22"/>
          <w:szCs w:val="22"/>
        </w:rPr>
        <w:t>(UE) nr 833/2014</w:t>
      </w:r>
      <w:r w:rsidR="009A0FDB">
        <w:rPr>
          <w:kern w:val="0"/>
          <w:sz w:val="22"/>
          <w:szCs w:val="22"/>
        </w:rPr>
        <w:t xml:space="preserve"> dodaje art. 5k w zakresie tegoż art. 5k ust. 1</w:t>
      </w:r>
      <w:r w:rsidR="000540D5">
        <w:rPr>
          <w:kern w:val="0"/>
          <w:sz w:val="22"/>
          <w:szCs w:val="22"/>
        </w:rPr>
        <w:t>.</w:t>
      </w:r>
    </w:p>
    <w:p w14:paraId="404D2316" w14:textId="77777777"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 5</w:t>
      </w:r>
    </w:p>
    <w:p w14:paraId="52653A7A"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315E38B7" w14:textId="77777777" w:rsidR="005D1D5A" w:rsidRPr="005D1D5A" w:rsidRDefault="005D1D5A" w:rsidP="005D1D5A">
      <w:pPr>
        <w:numPr>
          <w:ilvl w:val="0"/>
          <w:numId w:val="66"/>
        </w:numPr>
        <w:tabs>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 tytułu realizacji przedmiotu umowy Wykonawca otrzyma wynagrodzenie w kwocie brutto ……… zł (słownie: ................................), w tym:</w:t>
      </w:r>
    </w:p>
    <w:p w14:paraId="06B28705" w14:textId="1EFF1F73" w:rsidR="005D1D5A" w:rsidRPr="00FE1368" w:rsidRDefault="005D1D5A" w:rsidP="005D1D5A">
      <w:pPr>
        <w:numPr>
          <w:ilvl w:val="0"/>
          <w:numId w:val="67"/>
        </w:numPr>
        <w:tabs>
          <w:tab w:val="left" w:pos="-2476"/>
          <w:tab w:val="left" w:pos="426"/>
        </w:tabs>
        <w:ind w:left="0" w:firstLine="0"/>
        <w:rPr>
          <w:rFonts w:ascii="Times New Roman" w:eastAsia="Times New Roman" w:hAnsi="Times New Roman" w:cs="Times New Roman"/>
          <w:color w:val="00000A"/>
          <w:kern w:val="0"/>
          <w:lang w:eastAsia="ar-SA"/>
        </w:rPr>
      </w:pPr>
      <w:r w:rsidRPr="00FE1368">
        <w:rPr>
          <w:rFonts w:ascii="Times New Roman" w:eastAsia="Times New Roman" w:hAnsi="Times New Roman" w:cs="Times New Roman"/>
          <w:bCs/>
          <w:color w:val="00000A"/>
          <w:kern w:val="0"/>
          <w:lang w:eastAsia="ar-SA"/>
        </w:rPr>
        <w:t>z tytułu dostawy</w:t>
      </w:r>
      <w:r w:rsidR="007376A9">
        <w:rPr>
          <w:rFonts w:ascii="Times New Roman" w:eastAsia="Times New Roman" w:hAnsi="Times New Roman" w:cs="Times New Roman"/>
          <w:bCs/>
          <w:color w:val="00000A"/>
          <w:kern w:val="0"/>
          <w:lang w:eastAsia="ar-SA"/>
        </w:rPr>
        <w:t xml:space="preserve"> </w:t>
      </w:r>
      <w:r w:rsidRPr="00FE1368">
        <w:rPr>
          <w:rFonts w:ascii="Times New Roman" w:eastAsia="Times New Roman" w:hAnsi="Times New Roman" w:cs="Times New Roman"/>
          <w:bCs/>
          <w:color w:val="00000A"/>
          <w:kern w:val="0"/>
          <w:lang w:eastAsia="ar-SA"/>
        </w:rPr>
        <w:t>........................ z</w:t>
      </w:r>
      <w:r w:rsidRPr="00FE1368">
        <w:rPr>
          <w:rFonts w:ascii="Times New Roman" w:eastAsia="Times New Roman" w:hAnsi="Times New Roman" w:cs="Times New Roman"/>
          <w:color w:val="00000A"/>
          <w:kern w:val="0"/>
          <w:lang w:eastAsia="ar-SA"/>
        </w:rPr>
        <w:t>ł (słownie: ................................),  w tym podatek VAT w wysokości …………….</w:t>
      </w:r>
      <w:r w:rsidR="00FE72FD">
        <w:rPr>
          <w:rFonts w:ascii="Times New Roman" w:eastAsia="Times New Roman" w:hAnsi="Times New Roman" w:cs="Times New Roman"/>
          <w:color w:val="00000A"/>
          <w:kern w:val="0"/>
          <w:lang w:eastAsia="ar-SA"/>
        </w:rPr>
        <w:t xml:space="preserve"> </w:t>
      </w:r>
      <w:r w:rsidR="00FE72FD" w:rsidRPr="00FE72FD">
        <w:rPr>
          <w:rFonts w:ascii="Times New Roman" w:eastAsia="Times New Roman" w:hAnsi="Times New Roman" w:cs="Times New Roman"/>
          <w:color w:val="00000A"/>
          <w:kern w:val="0"/>
          <w:lang w:eastAsia="ar-SA"/>
        </w:rPr>
        <w:t>(w przypadku gdy w ramach dostawy występują produkty/usługi objęte różnymi stawkami podatku VAT</w:t>
      </w:r>
      <w:r w:rsidR="00FE72FD">
        <w:rPr>
          <w:rFonts w:ascii="Times New Roman" w:eastAsia="Times New Roman" w:hAnsi="Times New Roman" w:cs="Times New Roman"/>
          <w:color w:val="00000A"/>
          <w:kern w:val="0"/>
          <w:lang w:eastAsia="ar-SA"/>
        </w:rPr>
        <w:t>,</w:t>
      </w:r>
      <w:r w:rsidR="00FE72FD" w:rsidRPr="00FE72FD">
        <w:rPr>
          <w:rFonts w:ascii="Times New Roman" w:eastAsia="Times New Roman" w:hAnsi="Times New Roman" w:cs="Times New Roman"/>
          <w:color w:val="00000A"/>
          <w:kern w:val="0"/>
          <w:lang w:eastAsia="ar-SA"/>
        </w:rPr>
        <w:t xml:space="preserve"> szczegółowa kalkulacja ceny stanowi </w:t>
      </w:r>
      <w:r w:rsidR="00FE72FD" w:rsidRPr="00FE72FD">
        <w:rPr>
          <w:rFonts w:ascii="Times New Roman" w:eastAsia="Times New Roman" w:hAnsi="Times New Roman" w:cs="Times New Roman"/>
          <w:i/>
          <w:iCs/>
          <w:color w:val="00000A"/>
          <w:kern w:val="0"/>
          <w:lang w:eastAsia="ar-SA"/>
        </w:rPr>
        <w:t>załącznik nr .....do umowy</w:t>
      </w:r>
      <w:r w:rsidR="00FE72FD" w:rsidRPr="00FE72FD">
        <w:rPr>
          <w:rFonts w:ascii="Times New Roman" w:eastAsia="Times New Roman" w:hAnsi="Times New Roman" w:cs="Times New Roman"/>
          <w:color w:val="00000A"/>
          <w:kern w:val="0"/>
          <w:lang w:eastAsia="ar-SA"/>
        </w:rPr>
        <w:t>)</w:t>
      </w:r>
      <w:r w:rsidR="00FE72FD">
        <w:rPr>
          <w:rFonts w:ascii="Times New Roman" w:eastAsia="Times New Roman" w:hAnsi="Times New Roman" w:cs="Times New Roman"/>
          <w:color w:val="00000A"/>
          <w:kern w:val="0"/>
          <w:lang w:eastAsia="ar-SA"/>
        </w:rPr>
        <w:t>,</w:t>
      </w:r>
    </w:p>
    <w:p w14:paraId="4B1932BD" w14:textId="35E6E481" w:rsidR="00187D4B" w:rsidRPr="00FE1368" w:rsidRDefault="00187D4B" w:rsidP="00187D4B">
      <w:pPr>
        <w:numPr>
          <w:ilvl w:val="0"/>
          <w:numId w:val="65"/>
        </w:numPr>
        <w:tabs>
          <w:tab w:val="left" w:pos="-2476"/>
          <w:tab w:val="left" w:pos="426"/>
        </w:tabs>
        <w:ind w:left="0" w:firstLine="0"/>
        <w:rPr>
          <w:rFonts w:ascii="Times New Roman" w:eastAsia="Times New Roman" w:hAnsi="Times New Roman" w:cs="Times New Roman"/>
          <w:color w:val="00000A"/>
          <w:kern w:val="0"/>
          <w:lang w:eastAsia="ar-SA"/>
        </w:rPr>
      </w:pPr>
      <w:r w:rsidRPr="00FE1368">
        <w:rPr>
          <w:rFonts w:ascii="Times New Roman" w:eastAsia="Times New Roman" w:hAnsi="Times New Roman" w:cs="Times New Roman"/>
          <w:color w:val="00000A"/>
          <w:kern w:val="0"/>
          <w:lang w:eastAsia="ar-SA"/>
        </w:rPr>
        <w:t xml:space="preserve">z tytułu przeszkolenia personelu </w:t>
      </w:r>
      <w:r w:rsidRPr="00FE1368">
        <w:rPr>
          <w:rFonts w:ascii="Times New Roman" w:eastAsia="Times New Roman" w:hAnsi="Times New Roman" w:cs="Times New Roman"/>
          <w:bCs/>
          <w:color w:val="00000A"/>
          <w:kern w:val="0"/>
          <w:lang w:eastAsia="ar-SA"/>
        </w:rPr>
        <w:t>........................ z</w:t>
      </w:r>
      <w:r w:rsidRPr="00FE1368">
        <w:rPr>
          <w:rFonts w:ascii="Times New Roman" w:eastAsia="Times New Roman" w:hAnsi="Times New Roman" w:cs="Times New Roman"/>
          <w:color w:val="00000A"/>
          <w:kern w:val="0"/>
          <w:lang w:eastAsia="ar-SA"/>
        </w:rPr>
        <w:t>ł (słownie: ........................),  w tym podatek VAT w wysokości ……………</w:t>
      </w:r>
      <w:r w:rsidR="00FE72FD">
        <w:rPr>
          <w:rFonts w:ascii="Times New Roman" w:eastAsia="Times New Roman" w:hAnsi="Times New Roman" w:cs="Times New Roman"/>
          <w:color w:val="00000A"/>
          <w:kern w:val="0"/>
          <w:lang w:eastAsia="ar-SA"/>
        </w:rPr>
        <w:t xml:space="preserve"> </w:t>
      </w:r>
    </w:p>
    <w:p w14:paraId="3898C143" w14:textId="77777777" w:rsidR="005D1D5A" w:rsidRPr="005D1D5A" w:rsidRDefault="005D1D5A" w:rsidP="005D1D5A">
      <w:pPr>
        <w:tabs>
          <w:tab w:val="left" w:pos="1204"/>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zgodnie z treścią złożonej oferty.</w:t>
      </w:r>
    </w:p>
    <w:p w14:paraId="573AF424" w14:textId="77777777"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(t.j. Dz. U. 2023 r. poz. 168) uwzględnia podatek od towarów i usług oraz podatek akcyzowy, jeżeli na podstawie odrębnych przepisów sprzedaż towaru (usługi) podlega ww. podatkom.</w:t>
      </w:r>
    </w:p>
    <w:p w14:paraId="0BB4E9E4" w14:textId="224E56D7"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wskazane w ust. 1 zawiera w sobie koszty montażu, opakowania, transportu, rozładunku w siedzibie Zamawiającego,</w:t>
      </w:r>
      <w:r w:rsidR="00824E63">
        <w:rPr>
          <w:rFonts w:ascii="Times New Roman" w:eastAsia="Times New Roman" w:hAnsi="Times New Roman" w:cs="Times New Roman"/>
          <w:color w:val="00000A"/>
          <w:kern w:val="0"/>
          <w:lang w:eastAsia="ar-SA"/>
        </w:rPr>
        <w:t xml:space="preserve"> konfiguracji i</w:t>
      </w:r>
      <w:r w:rsidRPr="005D1D5A">
        <w:rPr>
          <w:rFonts w:ascii="Times New Roman" w:eastAsia="Times New Roman" w:hAnsi="Times New Roman" w:cs="Times New Roman"/>
          <w:color w:val="00000A"/>
          <w:kern w:val="0"/>
          <w:lang w:eastAsia="ar-SA"/>
        </w:rPr>
        <w:t xml:space="preserve"> uruchomienia, przeszkolenia personelu, serwisu w okresie gwarancji oraz inne koszty niezbędne do prawidłowej realizacji niniejszej umowy.</w:t>
      </w:r>
    </w:p>
    <w:p w14:paraId="49095262" w14:textId="77777777" w:rsidR="00FF1A5C" w:rsidRPr="001475A2" w:rsidRDefault="00FF1A5C" w:rsidP="003D654B">
      <w:pPr>
        <w:pStyle w:val="Standard"/>
        <w:spacing w:line="240" w:lineRule="auto"/>
        <w:jc w:val="center"/>
        <w:rPr>
          <w:b/>
          <w:bCs/>
          <w:kern w:val="0"/>
          <w:sz w:val="22"/>
          <w:szCs w:val="22"/>
        </w:rPr>
      </w:pPr>
    </w:p>
    <w:p w14:paraId="05AA63C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 6</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za realizację zamówienia będzie podpisany przez strony bezusterkowy protokół odbioru przedmiotu umowy wskazanego w </w:t>
      </w:r>
      <w:r w:rsidRPr="00690523">
        <w:rPr>
          <w:bCs/>
          <w:kern w:val="0"/>
          <w:sz w:val="22"/>
          <w:szCs w:val="22"/>
        </w:rPr>
        <w:t xml:space="preserve">§ </w:t>
      </w:r>
      <w:r w:rsidRPr="00690523">
        <w:rPr>
          <w:kern w:val="0"/>
          <w:sz w:val="22"/>
          <w:szCs w:val="22"/>
        </w:rPr>
        <w:t>1 umowy.</w:t>
      </w:r>
    </w:p>
    <w:p w14:paraId="64D07115"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Zapłata należności dokonywana będzie przelewem na konto bankowe Wykonawcy wskazane w fakturze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„Platformę”</w:t>
      </w:r>
      <w:r w:rsidRPr="00D02E4D">
        <w:rPr>
          <w:kern w:val="0"/>
          <w:sz w:val="22"/>
          <w:szCs w:val="22"/>
        </w:rPr>
        <w:t>.</w:t>
      </w:r>
    </w:p>
    <w:p w14:paraId="2B8F2B44" w14:textId="3C8EACB6"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00D83D71" w:rsidRPr="002102F9">
        <w:rPr>
          <w:kern w:val="0"/>
          <w:sz w:val="22"/>
          <w:szCs w:val="22"/>
        </w:rPr>
        <w:t>(</w:t>
      </w:r>
      <w:r w:rsidR="00D83D71" w:rsidRPr="004A7628">
        <w:rPr>
          <w:kern w:val="0"/>
          <w:sz w:val="22"/>
          <w:szCs w:val="22"/>
        </w:rPr>
        <w:t>t.j. Dz. U. 2020, poz. 1666)</w:t>
      </w:r>
      <w:r w:rsidRPr="00D02E4D">
        <w:rPr>
          <w:kern w:val="0"/>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history="1">
        <w:r w:rsidR="00FF1A5C" w:rsidRPr="00D02E4D">
          <w:rPr>
            <w:rFonts w:eastAsia="Arial Unicode MS"/>
            <w:kern w:val="0"/>
            <w:sz w:val="22"/>
            <w:szCs w:val="22"/>
          </w:rPr>
          <w:t>faktura@wszzkielce.pl</w:t>
        </w:r>
      </w:hyperlink>
    </w:p>
    <w:p w14:paraId="2E7B941D"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42EB224D"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r w:rsidR="00816D61" w:rsidRPr="004A7628">
        <w:rPr>
          <w:color w:val="000000"/>
          <w:kern w:val="0"/>
          <w:sz w:val="22"/>
          <w:szCs w:val="22"/>
        </w:rPr>
        <w:t>t.j. D</w:t>
      </w:r>
      <w:r w:rsidR="00993C5D">
        <w:rPr>
          <w:color w:val="000000"/>
          <w:kern w:val="0"/>
          <w:sz w:val="22"/>
          <w:szCs w:val="22"/>
        </w:rPr>
        <w:t>z</w:t>
      </w:r>
      <w:r w:rsidR="00816D61" w:rsidRPr="004A7628">
        <w:rPr>
          <w:color w:val="000000"/>
          <w:kern w:val="0"/>
          <w:sz w:val="22"/>
          <w:szCs w:val="22"/>
        </w:rPr>
        <w:t>. U. z 2025 r., poz. 450</w:t>
      </w:r>
      <w:r w:rsidR="00816D61" w:rsidRPr="002102F9">
        <w:rPr>
          <w:color w:val="000000"/>
          <w:kern w:val="0"/>
          <w:sz w:val="22"/>
          <w:szCs w:val="22"/>
        </w:rPr>
        <w:t>).</w:t>
      </w:r>
    </w:p>
    <w:p w14:paraId="2422FD48" w14:textId="65F657F9"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 wystawionych fakturach Zamawiający oznaczony będzie jako: Wojewódzki Szpital Zespolony</w:t>
      </w:r>
      <w:r w:rsidR="00993C5D">
        <w:rPr>
          <w:kern w:val="0"/>
          <w:sz w:val="22"/>
          <w:szCs w:val="22"/>
        </w:rPr>
        <w:t xml:space="preserve"> w </w:t>
      </w:r>
      <w:r w:rsidR="00993C5D">
        <w:rPr>
          <w:kern w:val="0"/>
          <w:sz w:val="22"/>
          <w:szCs w:val="22"/>
        </w:rPr>
        <w:lastRenderedPageBreak/>
        <w:t>Kielcach</w:t>
      </w:r>
      <w:r w:rsidRPr="00D02E4D">
        <w:rPr>
          <w:kern w:val="0"/>
          <w:sz w:val="22"/>
          <w:szCs w:val="22"/>
        </w:rPr>
        <w:t>, 25-736 Kielce ul. Grunwaldzka 45 NIP 959-12-91-292.</w:t>
      </w:r>
    </w:p>
    <w:p w14:paraId="6D5B8952" w14:textId="77777777"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Wynagrodzenie Wykonawcy, określone w § 5 ust. 1, nie ulegnie podwyższeniu w okresie obowiązywania niniejszej umowy, za wyjątkiem przypadku ustawowej zmiany wysokości obowiązujących stawek podatku VAT.</w:t>
      </w:r>
    </w:p>
    <w:p w14:paraId="5B953F85"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 7</w:t>
      </w:r>
    </w:p>
    <w:p w14:paraId="07B2BA98"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Rękojmia za wady, gwarancja jakości</w:t>
      </w:r>
    </w:p>
    <w:p w14:paraId="6EAD148F"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690523">
        <w:rPr>
          <w:kern w:val="0"/>
          <w:sz w:val="22"/>
          <w:szCs w:val="22"/>
        </w:rPr>
        <w:t xml:space="preserve">Na dostarczony towar Wykonawca udziela Zamawiającemu </w:t>
      </w:r>
      <w:r w:rsidRPr="00EE1661">
        <w:rPr>
          <w:b/>
          <w:bCs/>
          <w:kern w:val="0"/>
          <w:sz w:val="22"/>
          <w:szCs w:val="22"/>
        </w:rPr>
        <w:t>gwarancji na okres ……. miesięcy, licząc od dnia wydania Zamawiającemu towaru zgodnego z umową.</w:t>
      </w:r>
    </w:p>
    <w:p w14:paraId="00FAACC3"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bookmarkStart w:id="6" w:name="Bookmark3"/>
      <w:r w:rsidRPr="00EE1661">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14358A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690523">
        <w:rPr>
          <w:rFonts w:eastAsia="Calibri"/>
          <w:kern w:val="0"/>
          <w:sz w:val="22"/>
          <w:szCs w:val="22"/>
          <w:lang w:eastAsia="pl-PL"/>
        </w:rPr>
        <w:t xml:space="preserve">usunięcia wad, braków lub niezgodności towaru z umową niezwłocznie, lecz nie później niż w terminie 5 dni roboczych/ </w:t>
      </w:r>
      <w:r w:rsidRPr="00690523">
        <w:rPr>
          <w:rFonts w:eastAsia="Calibri"/>
          <w:bCs/>
          <w:color w:val="000000"/>
          <w:kern w:val="0"/>
          <w:sz w:val="22"/>
          <w:szCs w:val="22"/>
          <w:lang w:eastAsia="pl-PL"/>
        </w:rPr>
        <w:t>10 dni roboczych</w:t>
      </w:r>
      <w:r w:rsidR="007C3D03">
        <w:rPr>
          <w:rFonts w:eastAsia="Calibri"/>
          <w:bCs/>
          <w:color w:val="000000"/>
          <w:kern w:val="0"/>
          <w:sz w:val="22"/>
          <w:szCs w:val="22"/>
          <w:lang w:eastAsia="pl-PL"/>
        </w:rPr>
        <w:t xml:space="preserve"> </w:t>
      </w:r>
      <w:bookmarkStart w:id="7" w:name="_Hlk203641828"/>
      <w:r w:rsidRPr="007C3D03">
        <w:rPr>
          <w:rStyle w:val="Odwoanieprzypisudolnego"/>
          <w:kern w:val="0"/>
          <w:sz w:val="22"/>
          <w:szCs w:val="22"/>
        </w:rPr>
        <w:footnoteReference w:id="1"/>
      </w:r>
      <w:bookmarkEnd w:id="7"/>
      <w:r w:rsidRPr="00690523">
        <w:rPr>
          <w:rFonts w:eastAsia="Calibri"/>
          <w:color w:val="FF0000"/>
          <w:kern w:val="0"/>
          <w:sz w:val="22"/>
          <w:szCs w:val="22"/>
          <w:lang w:eastAsia="pl-PL"/>
        </w:rPr>
        <w:t xml:space="preserve"> </w:t>
      </w:r>
      <w:r w:rsidRPr="00690523">
        <w:rPr>
          <w:rFonts w:eastAsia="Calibri"/>
          <w:kern w:val="0"/>
          <w:sz w:val="22"/>
          <w:szCs w:val="22"/>
          <w:lang w:eastAsia="pl-PL"/>
        </w:rPr>
        <w:t xml:space="preserve"> od daty otrzymania pisemnej reklamacji</w:t>
      </w:r>
      <w:r w:rsidR="00EE1661">
        <w:rPr>
          <w:rFonts w:eastAsia="Calibri"/>
          <w:kern w:val="0"/>
          <w:sz w:val="22"/>
          <w:szCs w:val="22"/>
          <w:lang w:eastAsia="pl-PL"/>
        </w:rPr>
        <w:t>,</w:t>
      </w:r>
    </w:p>
    <w:p w14:paraId="5A7F503D" w14:textId="7777777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EE1661">
        <w:rPr>
          <w:rFonts w:eastAsia="Calibri"/>
          <w:kern w:val="0"/>
          <w:sz w:val="22"/>
          <w:szCs w:val="22"/>
          <w:lang w:eastAsia="pl-PL"/>
        </w:rPr>
        <w:t>przesłania decyzji o odmowie reklamacji z uwzględnieniem powyższych terminów.</w:t>
      </w:r>
    </w:p>
    <w:bookmarkEnd w:id="6"/>
    <w:p w14:paraId="61361527" w14:textId="15139196"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Okres gwarancji każdorazowo zostaje przedłużony o czas trwania naprawy, liczony od dnia zgłoszenia do momentu zakończenia naprawy.</w:t>
      </w:r>
    </w:p>
    <w:p w14:paraId="72D66B5B" w14:textId="1E088DBF"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26E17B5F"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Jeżeli Wykonawca nie usunie wady, braku albo niezgodności towaru z umową w terminie, o którym mowa w ust. 2,  Zamawiający ma prawo do zaangażowania innych osób prawnych lub fizycznych (tzw. wykonanie zastępcze) </w:t>
      </w:r>
      <w:bookmarkStart w:id="8" w:name="Bookmark4"/>
      <w:bookmarkEnd w:id="8"/>
      <w:r w:rsidRPr="00690523">
        <w:rPr>
          <w:kern w:val="0"/>
          <w:sz w:val="22"/>
          <w:szCs w:val="22"/>
        </w:rPr>
        <w:t>w celu usunięcia wady, braku, niezgodności towaru z umową, a kosztami z tego tytułu obciążać Wykonawcę.</w:t>
      </w:r>
    </w:p>
    <w:p w14:paraId="3346A1FC"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dokonywania naprawy gwarancyjnej sprzętu, wszystkie wymienione elementy będą fabrycznie nowe i dopuszczone do montażu w urządzeniu przez jego producenta.</w:t>
      </w:r>
    </w:p>
    <w:p w14:paraId="37C11C69"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okresie gwarancji Wykonawca zapewni przeprowadzenie przeglądów w ilości i w zakresie zgodnym z wymogami określonymi w dokumentacji technicznej, potwierdzonymi stosownymi wpisami do paszportu urządzenia.</w:t>
      </w:r>
    </w:p>
    <w:p w14:paraId="066BB62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Wykonawca gwarantuje dostępność części zamiennych przez okres minimum 10 lat</w:t>
      </w:r>
    </w:p>
    <w:p w14:paraId="6D3786A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W razie kolizji postanowień niniejszej umowy z postanowieniami dokumentów gwarancyjnych, zastosowanie będą miały postanowienia niniejszego </w:t>
      </w:r>
      <w:r w:rsidRPr="00690523">
        <w:rPr>
          <w:bCs/>
          <w:kern w:val="0"/>
          <w:sz w:val="22"/>
          <w:szCs w:val="22"/>
        </w:rPr>
        <w:t>§.</w:t>
      </w:r>
    </w:p>
    <w:p w14:paraId="06358D03"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Niezależnie od gwarancji Zamawiającemu przysługują uprawnienia z tytułu rękojmi określone w ustawie Kodeks Cywilny.</w:t>
      </w:r>
    </w:p>
    <w:p w14:paraId="4F6F658F" w14:textId="77777777" w:rsidR="00FF1A5C" w:rsidRPr="00690523" w:rsidRDefault="00FF1A5C" w:rsidP="003D654B">
      <w:pPr>
        <w:pStyle w:val="Standard"/>
        <w:spacing w:line="240" w:lineRule="auto"/>
        <w:jc w:val="both"/>
        <w:rPr>
          <w:kern w:val="0"/>
          <w:sz w:val="22"/>
          <w:szCs w:val="22"/>
        </w:rPr>
      </w:pP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77777777"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5D1D5A"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7777777" w:rsidR="005D1D5A" w:rsidRPr="005D1D5A"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5D1D5A"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dostawie urządzenia zgodnego z umową – 2000,00 zł licząc za każdy dzień zwłoki ponad termin określony w umowie,</w:t>
      </w:r>
    </w:p>
    <w:p w14:paraId="34562A39"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lastRenderedPageBreak/>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5D1D5A"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1A66C8EB"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Zamawiający zastrzega sobie prawo potrącenia kar umownych oraz kosztów, o których mowa w umowie, z wynagrodzenia należnego Wykonawcy oraz kosztów z tytułu nałożenia przez Instytucję Kontrolną kary pieniężnej (korekty) na </w:t>
      </w:r>
      <w:r w:rsidR="00E777E2">
        <w:rPr>
          <w:rFonts w:ascii="Times New Roman" w:eastAsia="Times New Roman" w:hAnsi="Times New Roman" w:cs="Times New Roman"/>
          <w:color w:val="00000A"/>
          <w:kern w:val="0"/>
          <w:lang w:eastAsia="ar-SA"/>
        </w:rPr>
        <w:t>Z</w:t>
      </w:r>
      <w:r w:rsidRPr="005D1D5A">
        <w:rPr>
          <w:rFonts w:ascii="Times New Roman" w:eastAsia="Times New Roman" w:hAnsi="Times New Roman" w:cs="Times New Roman"/>
          <w:color w:val="00000A"/>
          <w:kern w:val="0"/>
          <w:lang w:eastAsia="ar-SA"/>
        </w:rPr>
        <w:t>amawiającego wskutek naruszenia zasady DNSH lub standardów dostępności przez Wykonawcę w zakresie realizacji przedmiotu umowy. O potrąceniu Zamawiający zawiadomi Wykonawcę w formie pisemnej wraz z podaniem uzasadnienia.</w:t>
      </w:r>
    </w:p>
    <w:p w14:paraId="282F1D1D"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77777777"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Odstąpienie od umowy</w:t>
      </w:r>
    </w:p>
    <w:p w14:paraId="4E406567" w14:textId="77777777" w:rsidR="00FF1A5C" w:rsidRPr="00690523"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 xml:space="preserve">Zamawiającemu przysługuje prawo odstąpienia od umowy w przypadkach określonych w art. 456 ust. 1 pkt. 2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jeżeli zachodzi co najmniej jedna z następujących okoliczności :</w:t>
      </w:r>
    </w:p>
    <w:p w14:paraId="177F0A98" w14:textId="0F83FF92" w:rsidR="00FF1A5C" w:rsidRPr="00690523"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dokonano zmiany umowy z naruszeniem art. 454 i art. 455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(w części umowy której zmiana dotyczy)</w:t>
      </w:r>
      <w:r w:rsidR="006533B8">
        <w:rPr>
          <w:rFonts w:eastAsia="Calibri"/>
          <w:kern w:val="0"/>
          <w:sz w:val="22"/>
          <w:szCs w:val="22"/>
          <w:lang w:eastAsia="zh-CN"/>
        </w:rPr>
        <w:t>,</w:t>
      </w:r>
    </w:p>
    <w:p w14:paraId="7FC62B74" w14:textId="05814D51"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wykonawca w chwili zawarcia umowy podlegał wykluczeniu na podstawie art. 108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w:t>
      </w:r>
      <w:r w:rsidR="006533B8">
        <w:rPr>
          <w:rFonts w:eastAsia="Calibri"/>
          <w:kern w:val="0"/>
          <w:sz w:val="22"/>
          <w:szCs w:val="22"/>
          <w:lang w:eastAsia="zh-CN"/>
        </w:rPr>
        <w:t>,</w:t>
      </w:r>
    </w:p>
    <w:p w14:paraId="707DF0DB" w14:textId="20700C55"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6FBD99F5" w:rsidR="00FF1A5C" w:rsidRPr="00690523"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Pr>
          <w:rFonts w:eastAsia="Calibri"/>
          <w:kern w:val="0"/>
          <w:sz w:val="22"/>
          <w:szCs w:val="22"/>
          <w:lang w:eastAsia="zh-CN"/>
        </w:rPr>
        <w:t>:</w:t>
      </w:r>
    </w:p>
    <w:p w14:paraId="23E972F8" w14:textId="77777777" w:rsidR="00FF1A5C" w:rsidRPr="00690523" w:rsidRDefault="00DB35C5" w:rsidP="006533B8">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4DEC5F79" w14:textId="77777777" w:rsidR="00FF1A5C" w:rsidRPr="00690523"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690523"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1EDB7BA1" w14:textId="1F8EF849"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sidR="0091409A">
        <w:rPr>
          <w:kern w:val="0"/>
          <w:sz w:val="22"/>
          <w:szCs w:val="22"/>
          <w:lang w:eastAsia="zh-CN"/>
        </w:rPr>
        <w:t>,</w:t>
      </w:r>
    </w:p>
    <w:p w14:paraId="6522A222"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7CB2E73C"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765DF6C8" w14:textId="223DC846"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0091409A">
        <w:rPr>
          <w:rFonts w:eastAsia="Arial Unicode MS"/>
          <w:kern w:val="0"/>
          <w:sz w:val="22"/>
          <w:szCs w:val="22"/>
        </w:rPr>
        <w:t>.</w:t>
      </w:r>
    </w:p>
    <w:p w14:paraId="0DD15EF4" w14:textId="77777777" w:rsidR="00FF1A5C" w:rsidRPr="00690523" w:rsidRDefault="00DB35C5" w:rsidP="005D1D5A">
      <w:pPr>
        <w:pStyle w:val="Standard"/>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343479B4" w14:textId="77777777" w:rsidR="00FF1A5C" w:rsidRPr="00690523" w:rsidRDefault="00DB35C5" w:rsidP="005D1D5A">
      <w:pPr>
        <w:pStyle w:val="Standard"/>
        <w:numPr>
          <w:ilvl w:val="0"/>
          <w:numId w:val="56"/>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5D1D5A">
      <w:pPr>
        <w:pStyle w:val="Standard"/>
        <w:numPr>
          <w:ilvl w:val="0"/>
          <w:numId w:val="57"/>
        </w:numPr>
        <w:tabs>
          <w:tab w:val="left" w:pos="426"/>
        </w:tabs>
        <w:spacing w:line="240" w:lineRule="auto"/>
        <w:ind w:left="0" w:firstLine="0"/>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77777777" w:rsidR="00FF1A5C" w:rsidRPr="00690523"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690523">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Okoliczności zaistnienia siły wyższej muszą zostać udowodnione przez stronę,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Zmiany umowy</w:t>
      </w:r>
    </w:p>
    <w:p w14:paraId="521D6F9A" w14:textId="77777777" w:rsidR="00FF1A5C" w:rsidRPr="00690523"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77777777" w:rsidR="00FF1A5C" w:rsidRPr="00690523" w:rsidRDefault="00DB35C5" w:rsidP="005D1D5A">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1F0346CB"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w przypadkach określonych w art. 455 ust. 2 </w:t>
      </w:r>
      <w:proofErr w:type="spellStart"/>
      <w:r w:rsidRPr="00690523">
        <w:rPr>
          <w:kern w:val="0"/>
          <w:sz w:val="22"/>
          <w:szCs w:val="22"/>
        </w:rPr>
        <w:t>u.p.zp</w:t>
      </w:r>
      <w:proofErr w:type="spellEnd"/>
    </w:p>
    <w:p w14:paraId="5BBF8CEC" w14:textId="77777777" w:rsidR="00FF1A5C" w:rsidRPr="00690523"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C0944E7"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77777777" w:rsidR="00FF1A5C" w:rsidRPr="00690523" w:rsidRDefault="00DB35C5" w:rsidP="005D1D5A">
      <w:pPr>
        <w:pStyle w:val="Textbody"/>
        <w:numPr>
          <w:ilvl w:val="0"/>
          <w:numId w:val="61"/>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22902232" w14:textId="4FE84A92" w:rsidR="00FF1A5C" w:rsidRPr="00234B47"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r w:rsidR="00234B47" w:rsidRPr="008B3BC2">
        <w:rPr>
          <w:iCs/>
          <w:kern w:val="0"/>
          <w:sz w:val="22"/>
          <w:szCs w:val="22"/>
        </w:rPr>
        <w:t>t.j Dz. U. z 2024 r., poz. 1320),</w:t>
      </w:r>
    </w:p>
    <w:p w14:paraId="0E7CA664" w14:textId="532AB66A" w:rsidR="00FF1A5C" w:rsidRPr="00690523"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r w:rsidR="00077A49">
        <w:rPr>
          <w:kern w:val="0"/>
          <w:sz w:val="22"/>
          <w:szCs w:val="22"/>
        </w:rPr>
        <w:t>t.j Dz. U. z 2025 r., poz. 107</w:t>
      </w:r>
      <w:r w:rsidR="00234B47" w:rsidRPr="008B3BC2">
        <w:rPr>
          <w:kern w:val="0"/>
          <w:sz w:val="22"/>
          <w:szCs w:val="22"/>
        </w:rPr>
        <w:t>1)</w:t>
      </w:r>
      <w:r w:rsidR="00234B47">
        <w:rPr>
          <w:kern w:val="0"/>
          <w:sz w:val="22"/>
          <w:szCs w:val="22"/>
        </w:rPr>
        <w:t>.</w:t>
      </w:r>
    </w:p>
    <w:p w14:paraId="5F081614" w14:textId="77777777" w:rsidR="00FF1A5C" w:rsidRPr="00690523" w:rsidRDefault="00DB35C5" w:rsidP="005D1D5A">
      <w:pPr>
        <w:pStyle w:val="Standard"/>
        <w:numPr>
          <w:ilvl w:val="0"/>
          <w:numId w:val="63"/>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477E536D" w:rsidR="00FF1A5C" w:rsidRPr="00690523" w:rsidRDefault="008D3751" w:rsidP="0091409A">
      <w:pPr>
        <w:pStyle w:val="Standard"/>
        <w:numPr>
          <w:ilvl w:val="0"/>
          <w:numId w:val="19"/>
        </w:numPr>
        <w:tabs>
          <w:tab w:val="left" w:pos="426"/>
        </w:tabs>
        <w:spacing w:line="240" w:lineRule="auto"/>
        <w:ind w:left="0" w:firstLine="0"/>
        <w:jc w:val="both"/>
        <w:rPr>
          <w:kern w:val="0"/>
          <w:sz w:val="22"/>
          <w:szCs w:val="22"/>
        </w:rPr>
      </w:pPr>
      <w:r w:rsidRPr="008D3751">
        <w:rPr>
          <w:kern w:val="0"/>
          <w:sz w:val="22"/>
          <w:szCs w:val="22"/>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D4BEE31" w14:textId="327E6D4C"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w:t>
      </w:r>
      <w:r w:rsidR="00835007">
        <w:rPr>
          <w:kern w:val="0"/>
          <w:sz w:val="22"/>
          <w:szCs w:val="22"/>
          <w:u w:val="single"/>
          <w:lang w:eastAsia="pl-PL"/>
        </w:rPr>
        <w:t>0294/25/KPO/149/ 2025/351</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umowy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załącznik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umowy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690523" w:rsidRDefault="00DB35C5" w:rsidP="00B448E6">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690523" w:rsidRDefault="00FF1A5C" w:rsidP="003D654B">
      <w:pPr>
        <w:pStyle w:val="Standard"/>
        <w:spacing w:line="240" w:lineRule="auto"/>
        <w:jc w:val="both"/>
        <w:rPr>
          <w:kern w:val="0"/>
          <w:sz w:val="22"/>
          <w:szCs w:val="22"/>
        </w:rPr>
      </w:pPr>
    </w:p>
    <w:p w14:paraId="403E03BA" w14:textId="77777777" w:rsidR="00B448E6" w:rsidRPr="00690523" w:rsidRDefault="00B448E6" w:rsidP="003D654B">
      <w:pPr>
        <w:pStyle w:val="Standard"/>
        <w:spacing w:line="240" w:lineRule="auto"/>
        <w:jc w:val="both"/>
        <w:rPr>
          <w:kern w:val="0"/>
          <w:sz w:val="22"/>
          <w:szCs w:val="22"/>
        </w:rPr>
      </w:pPr>
    </w:p>
    <w:p w14:paraId="7007D647" w14:textId="77F85116" w:rsidR="00FF1A5C" w:rsidRPr="00690523" w:rsidRDefault="00B448E6" w:rsidP="005D1D5A">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77B459AD" w14:textId="77777777" w:rsidR="00FF1A5C" w:rsidRPr="00690523" w:rsidRDefault="00FF1A5C" w:rsidP="003D654B">
      <w:pPr>
        <w:pStyle w:val="Standard"/>
        <w:spacing w:line="240" w:lineRule="auto"/>
        <w:jc w:val="both"/>
        <w:rPr>
          <w:kern w:val="0"/>
          <w:sz w:val="22"/>
          <w:szCs w:val="22"/>
        </w:rPr>
      </w:pPr>
    </w:p>
    <w:p w14:paraId="5CE133AA" w14:textId="77777777" w:rsidR="00FF1A5C" w:rsidRPr="00690523" w:rsidRDefault="00FF1A5C" w:rsidP="003D654B">
      <w:pPr>
        <w:pStyle w:val="Nagwek"/>
        <w:spacing w:line="240" w:lineRule="auto"/>
        <w:rPr>
          <w:kern w:val="0"/>
          <w:sz w:val="22"/>
          <w:szCs w:val="22"/>
        </w:rPr>
      </w:pPr>
    </w:p>
    <w:p w14:paraId="4687D74D" w14:textId="77777777" w:rsidR="00FF1A5C" w:rsidRPr="00690523" w:rsidRDefault="00FF1A5C" w:rsidP="003D654B">
      <w:pPr>
        <w:pStyle w:val="Standard"/>
        <w:spacing w:line="240" w:lineRule="auto"/>
        <w:rPr>
          <w:kern w:val="0"/>
          <w:sz w:val="22"/>
          <w:szCs w:val="22"/>
        </w:rPr>
      </w:pPr>
    </w:p>
    <w:sectPr w:rsidR="00FF1A5C" w:rsidRPr="00690523" w:rsidSect="00690523">
      <w:headerReference w:type="default" r:id="rId9"/>
      <w:pgSz w:w="11906" w:h="16838" w:code="9"/>
      <w:pgMar w:top="1134" w:right="1134" w:bottom="1134" w:left="1134" w:header="567" w:footer="56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8F8314" w16cex:dateUtc="2025-12-18T13:13:00Z"/>
  <w16cex:commentExtensible w16cex:durableId="655929DC" w16cex:dateUtc="2025-12-18T1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9E4A11" w16cid:durableId="768F8314"/>
  <w16cid:commentId w16cid:paraId="5539C97E" w16cid:durableId="655929D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079A65" w14:textId="77777777" w:rsidR="008157AE" w:rsidRDefault="008157AE">
      <w:r>
        <w:separator/>
      </w:r>
    </w:p>
  </w:endnote>
  <w:endnote w:type="continuationSeparator" w:id="0">
    <w:p w14:paraId="2E9FF19D" w14:textId="77777777" w:rsidR="008157AE" w:rsidRDefault="00815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FA51C" w14:textId="77777777" w:rsidR="008157AE" w:rsidRDefault="008157AE">
      <w:r>
        <w:rPr>
          <w:color w:val="000000"/>
        </w:rPr>
        <w:separator/>
      </w:r>
    </w:p>
  </w:footnote>
  <w:footnote w:type="continuationSeparator" w:id="0">
    <w:p w14:paraId="5AB62DF7" w14:textId="77777777" w:rsidR="008157AE" w:rsidRDefault="008157AE">
      <w:r>
        <w:continuationSeparator/>
      </w:r>
    </w:p>
  </w:footnote>
  <w:footnote w:id="1">
    <w:p w14:paraId="20D9BCA3" w14:textId="3237BEDA" w:rsidR="00FF1A5C" w:rsidRPr="0045310F" w:rsidRDefault="00DB35C5">
      <w:pPr>
        <w:pStyle w:val="Tekstprzypisudolnego"/>
        <w:rPr>
          <w:i/>
          <w:iCs/>
          <w:sz w:val="18"/>
          <w:szCs w:val="18"/>
        </w:rPr>
      </w:pPr>
      <w:r w:rsidRPr="0045310F">
        <w:rPr>
          <w:rStyle w:val="Odwoanieprzypisudolnego"/>
          <w:i/>
          <w:iCs/>
          <w:sz w:val="18"/>
          <w:szCs w:val="18"/>
        </w:rPr>
        <w:footnoteRef/>
      </w:r>
      <w:r w:rsidR="00CA0818" w:rsidRPr="0045310F">
        <w:rPr>
          <w:i/>
          <w:iCs/>
          <w:sz w:val="18"/>
          <w:szCs w:val="18"/>
        </w:rPr>
        <w:t xml:space="preserve"> </w:t>
      </w:r>
      <w:r w:rsidRPr="0045310F">
        <w:rPr>
          <w:i/>
          <w:iCs/>
          <w:sz w:val="18"/>
          <w:szCs w:val="18"/>
        </w:rPr>
        <w:t>W przypadku konieczności sprowadzenia części z zagranicy.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9"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6"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8"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0"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4"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6"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7"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9"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0"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1"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3"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4"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5"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7"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0"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1"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2"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3"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35"/>
  </w:num>
  <w:num w:numId="2">
    <w:abstractNumId w:val="13"/>
  </w:num>
  <w:num w:numId="3">
    <w:abstractNumId w:val="19"/>
  </w:num>
  <w:num w:numId="4">
    <w:abstractNumId w:val="0"/>
  </w:num>
  <w:num w:numId="5">
    <w:abstractNumId w:val="4"/>
  </w:num>
  <w:num w:numId="6">
    <w:abstractNumId w:val="28"/>
  </w:num>
  <w:num w:numId="7">
    <w:abstractNumId w:val="30"/>
  </w:num>
  <w:num w:numId="8">
    <w:abstractNumId w:val="37"/>
  </w:num>
  <w:num w:numId="9">
    <w:abstractNumId w:val="42"/>
  </w:num>
  <w:num w:numId="10">
    <w:abstractNumId w:val="31"/>
  </w:num>
  <w:num w:numId="11">
    <w:abstractNumId w:val="18"/>
  </w:num>
  <w:num w:numId="12">
    <w:abstractNumId w:val="5"/>
  </w:num>
  <w:num w:numId="13">
    <w:abstractNumId w:val="7"/>
  </w:num>
  <w:num w:numId="14">
    <w:abstractNumId w:val="12"/>
  </w:num>
  <w:num w:numId="15">
    <w:abstractNumId w:val="23"/>
  </w:num>
  <w:num w:numId="16">
    <w:abstractNumId w:val="25"/>
  </w:num>
  <w:num w:numId="17">
    <w:abstractNumId w:val="1"/>
  </w:num>
  <w:num w:numId="18">
    <w:abstractNumId w:val="44"/>
  </w:num>
  <w:num w:numId="19">
    <w:abstractNumId w:val="6"/>
  </w:num>
  <w:num w:numId="20">
    <w:abstractNumId w:val="41"/>
  </w:num>
  <w:num w:numId="21">
    <w:abstractNumId w:val="9"/>
  </w:num>
  <w:num w:numId="22">
    <w:abstractNumId w:val="20"/>
  </w:num>
  <w:num w:numId="23">
    <w:abstractNumId w:val="34"/>
  </w:num>
  <w:num w:numId="24">
    <w:abstractNumId w:val="14"/>
  </w:num>
  <w:num w:numId="25">
    <w:abstractNumId w:val="11"/>
  </w:num>
  <w:num w:numId="26">
    <w:abstractNumId w:val="24"/>
  </w:num>
  <w:num w:numId="27">
    <w:abstractNumId w:val="16"/>
  </w:num>
  <w:num w:numId="28">
    <w:abstractNumId w:val="38"/>
  </w:num>
  <w:num w:numId="29">
    <w:abstractNumId w:val="32"/>
  </w:num>
  <w:num w:numId="30">
    <w:abstractNumId w:val="29"/>
  </w:num>
  <w:num w:numId="31">
    <w:abstractNumId w:val="40"/>
  </w:num>
  <w:num w:numId="32">
    <w:abstractNumId w:val="8"/>
  </w:num>
  <w:num w:numId="33">
    <w:abstractNumId w:val="22"/>
  </w:num>
  <w:num w:numId="34">
    <w:abstractNumId w:val="36"/>
  </w:num>
  <w:num w:numId="35">
    <w:abstractNumId w:val="10"/>
  </w:num>
  <w:num w:numId="36">
    <w:abstractNumId w:val="27"/>
  </w:num>
  <w:num w:numId="37">
    <w:abstractNumId w:val="17"/>
  </w:num>
  <w:num w:numId="38">
    <w:abstractNumId w:val="33"/>
  </w:num>
  <w:num w:numId="39">
    <w:abstractNumId w:val="39"/>
  </w:num>
  <w:num w:numId="40">
    <w:abstractNumId w:val="15"/>
  </w:num>
  <w:num w:numId="41">
    <w:abstractNumId w:val="16"/>
    <w:lvlOverride w:ilvl="0">
      <w:startOverride w:val="1"/>
    </w:lvlOverride>
  </w:num>
  <w:num w:numId="42">
    <w:abstractNumId w:val="38"/>
    <w:lvlOverride w:ilvl="0">
      <w:startOverride w:val="1"/>
    </w:lvlOverride>
  </w:num>
  <w:num w:numId="43">
    <w:abstractNumId w:val="32"/>
    <w:lvlOverride w:ilvl="0">
      <w:startOverride w:val="1"/>
    </w:lvlOverride>
  </w:num>
  <w:num w:numId="44">
    <w:abstractNumId w:val="41"/>
    <w:lvlOverride w:ilvl="0">
      <w:startOverride w:val="1"/>
    </w:lvlOverride>
  </w:num>
  <w:num w:numId="45">
    <w:abstractNumId w:val="29"/>
    <w:lvlOverride w:ilvl="0">
      <w:startOverride w:val="1"/>
    </w:lvlOverride>
  </w:num>
  <w:num w:numId="46">
    <w:abstractNumId w:val="40"/>
    <w:lvlOverride w:ilvl="0">
      <w:startOverride w:val="1"/>
    </w:lvlOverride>
  </w:num>
  <w:num w:numId="47">
    <w:abstractNumId w:val="8"/>
    <w:lvlOverride w:ilvl="0">
      <w:startOverride w:val="1"/>
    </w:lvlOverride>
  </w:num>
  <w:num w:numId="48">
    <w:abstractNumId w:val="10"/>
    <w:lvlOverride w:ilvl="0">
      <w:startOverride w:val="1"/>
    </w:lvlOverride>
  </w:num>
  <w:num w:numId="49">
    <w:abstractNumId w:val="27"/>
    <w:lvlOverride w:ilvl="0">
      <w:startOverride w:val="1"/>
    </w:lvlOverride>
  </w:num>
  <w:num w:numId="50">
    <w:abstractNumId w:val="17"/>
    <w:lvlOverride w:ilvl="0">
      <w:startOverride w:val="1"/>
    </w:lvlOverride>
  </w:num>
  <w:num w:numId="51">
    <w:abstractNumId w:val="39"/>
    <w:lvlOverride w:ilvl="0">
      <w:startOverride w:val="1"/>
    </w:lvlOverride>
  </w:num>
  <w:num w:numId="52">
    <w:abstractNumId w:val="42"/>
    <w:lvlOverride w:ilvl="0">
      <w:startOverride w:val="1"/>
    </w:lvlOverride>
  </w:num>
  <w:num w:numId="53">
    <w:abstractNumId w:val="31"/>
    <w:lvlOverride w:ilvl="0">
      <w:startOverride w:val="2"/>
    </w:lvlOverride>
  </w:num>
  <w:num w:numId="54">
    <w:abstractNumId w:val="18"/>
    <w:lvlOverride w:ilvl="0">
      <w:startOverride w:val="1"/>
    </w:lvlOverride>
  </w:num>
  <w:num w:numId="55">
    <w:abstractNumId w:val="5"/>
    <w:lvlOverride w:ilvl="0">
      <w:startOverride w:val="2"/>
    </w:lvlOverride>
  </w:num>
  <w:num w:numId="56">
    <w:abstractNumId w:val="7"/>
    <w:lvlOverride w:ilvl="0">
      <w:startOverride w:val="1"/>
    </w:lvlOverride>
  </w:num>
  <w:num w:numId="57">
    <w:abstractNumId w:val="15"/>
    <w:lvlOverride w:ilvl="0">
      <w:startOverride w:val="3"/>
    </w:lvlOverride>
  </w:num>
  <w:num w:numId="58">
    <w:abstractNumId w:val="12"/>
    <w:lvlOverride w:ilvl="0">
      <w:startOverride w:val="1"/>
    </w:lvlOverride>
  </w:num>
  <w:num w:numId="59">
    <w:abstractNumId w:val="23"/>
    <w:lvlOverride w:ilvl="0">
      <w:startOverride w:val="1"/>
    </w:lvlOverride>
  </w:num>
  <w:num w:numId="60">
    <w:abstractNumId w:val="25"/>
    <w:lvlOverride w:ilvl="0">
      <w:startOverride w:val="1"/>
    </w:lvlOverride>
  </w:num>
  <w:num w:numId="61">
    <w:abstractNumId w:val="1"/>
    <w:lvlOverride w:ilvl="0">
      <w:startOverride w:val="1"/>
    </w:lvlOverride>
  </w:num>
  <w:num w:numId="62">
    <w:abstractNumId w:val="44"/>
    <w:lvlOverride w:ilvl="0">
      <w:startOverride w:val="1"/>
    </w:lvlOverride>
  </w:num>
  <w:num w:numId="63">
    <w:abstractNumId w:val="6"/>
    <w:lvlOverride w:ilvl="0">
      <w:startOverride w:val="2"/>
    </w:lvlOverride>
  </w:num>
  <w:num w:numId="64">
    <w:abstractNumId w:val="43"/>
  </w:num>
  <w:num w:numId="65">
    <w:abstractNumId w:val="2"/>
  </w:num>
  <w:num w:numId="66">
    <w:abstractNumId w:val="43"/>
    <w:lvlOverride w:ilvl="0">
      <w:startOverride w:val="1"/>
    </w:lvlOverride>
  </w:num>
  <w:num w:numId="67">
    <w:abstractNumId w:val="2"/>
    <w:lvlOverride w:ilvl="0">
      <w:startOverride w:val="1"/>
    </w:lvlOverride>
  </w:num>
  <w:num w:numId="68">
    <w:abstractNumId w:val="3"/>
  </w:num>
  <w:num w:numId="69">
    <w:abstractNumId w:val="21"/>
  </w:num>
  <w:num w:numId="70">
    <w:abstractNumId w:val="26"/>
  </w:num>
  <w:num w:numId="71">
    <w:abstractNumId w:val="26"/>
    <w:lvlOverride w:ilvl="0">
      <w:startOverride w:val="1"/>
    </w:lvlOverride>
  </w:num>
  <w:num w:numId="72">
    <w:abstractNumId w:val="21"/>
    <w:lvlOverride w:ilvl="0">
      <w:startOverride w:val="2"/>
    </w:lvlOverride>
  </w:num>
  <w:numIdMacAtCleanup w:val="7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kwasniewska">
    <w15:presenceInfo w15:providerId="None" w15:userId="ekwasniew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A5C"/>
    <w:rsid w:val="00004554"/>
    <w:rsid w:val="000540D5"/>
    <w:rsid w:val="000547A0"/>
    <w:rsid w:val="00077A49"/>
    <w:rsid w:val="000935C1"/>
    <w:rsid w:val="000938EE"/>
    <w:rsid w:val="00096835"/>
    <w:rsid w:val="00114950"/>
    <w:rsid w:val="001475A2"/>
    <w:rsid w:val="001519AA"/>
    <w:rsid w:val="00154E43"/>
    <w:rsid w:val="00162B73"/>
    <w:rsid w:val="00187D4B"/>
    <w:rsid w:val="00194BBD"/>
    <w:rsid w:val="001A6022"/>
    <w:rsid w:val="001B2755"/>
    <w:rsid w:val="001B3595"/>
    <w:rsid w:val="001C31E3"/>
    <w:rsid w:val="00223FC5"/>
    <w:rsid w:val="00234B47"/>
    <w:rsid w:val="00296F33"/>
    <w:rsid w:val="00324624"/>
    <w:rsid w:val="0034475B"/>
    <w:rsid w:val="003451DD"/>
    <w:rsid w:val="003545D0"/>
    <w:rsid w:val="00354659"/>
    <w:rsid w:val="0036109A"/>
    <w:rsid w:val="00391EB2"/>
    <w:rsid w:val="003D654B"/>
    <w:rsid w:val="003D7A69"/>
    <w:rsid w:val="003F793E"/>
    <w:rsid w:val="0041516D"/>
    <w:rsid w:val="00430E39"/>
    <w:rsid w:val="004424C4"/>
    <w:rsid w:val="0045310F"/>
    <w:rsid w:val="00471FF5"/>
    <w:rsid w:val="00473847"/>
    <w:rsid w:val="005136EA"/>
    <w:rsid w:val="00562950"/>
    <w:rsid w:val="005C2695"/>
    <w:rsid w:val="005D1D5A"/>
    <w:rsid w:val="005D796A"/>
    <w:rsid w:val="005D7B23"/>
    <w:rsid w:val="005F65C3"/>
    <w:rsid w:val="006300BA"/>
    <w:rsid w:val="006451DD"/>
    <w:rsid w:val="0064727C"/>
    <w:rsid w:val="006533B8"/>
    <w:rsid w:val="00666243"/>
    <w:rsid w:val="00685727"/>
    <w:rsid w:val="00690523"/>
    <w:rsid w:val="006C4C81"/>
    <w:rsid w:val="007376A9"/>
    <w:rsid w:val="00742411"/>
    <w:rsid w:val="007547EF"/>
    <w:rsid w:val="00762ABC"/>
    <w:rsid w:val="00792F31"/>
    <w:rsid w:val="007B616C"/>
    <w:rsid w:val="007C3D03"/>
    <w:rsid w:val="008157AE"/>
    <w:rsid w:val="00816D61"/>
    <w:rsid w:val="00817AC7"/>
    <w:rsid w:val="00824E63"/>
    <w:rsid w:val="00835007"/>
    <w:rsid w:val="00853C9D"/>
    <w:rsid w:val="008834CA"/>
    <w:rsid w:val="00893E42"/>
    <w:rsid w:val="0089412F"/>
    <w:rsid w:val="008A5F4B"/>
    <w:rsid w:val="008A6FDC"/>
    <w:rsid w:val="008B4DAB"/>
    <w:rsid w:val="008D3751"/>
    <w:rsid w:val="00902B24"/>
    <w:rsid w:val="0091409A"/>
    <w:rsid w:val="00947FF8"/>
    <w:rsid w:val="00993C5D"/>
    <w:rsid w:val="009A0FDB"/>
    <w:rsid w:val="009A2B17"/>
    <w:rsid w:val="009C2CC5"/>
    <w:rsid w:val="009D2A6C"/>
    <w:rsid w:val="00A02D06"/>
    <w:rsid w:val="00A14A97"/>
    <w:rsid w:val="00A60CF3"/>
    <w:rsid w:val="00A81608"/>
    <w:rsid w:val="00AB5E78"/>
    <w:rsid w:val="00AD38D3"/>
    <w:rsid w:val="00B205AF"/>
    <w:rsid w:val="00B448E6"/>
    <w:rsid w:val="00BC721E"/>
    <w:rsid w:val="00C409D6"/>
    <w:rsid w:val="00C6653A"/>
    <w:rsid w:val="00CA0818"/>
    <w:rsid w:val="00CA3434"/>
    <w:rsid w:val="00CC78CA"/>
    <w:rsid w:val="00CD2D0C"/>
    <w:rsid w:val="00D02E4D"/>
    <w:rsid w:val="00D127EC"/>
    <w:rsid w:val="00D15E9B"/>
    <w:rsid w:val="00D33B86"/>
    <w:rsid w:val="00D42180"/>
    <w:rsid w:val="00D50FA7"/>
    <w:rsid w:val="00D61784"/>
    <w:rsid w:val="00D83D71"/>
    <w:rsid w:val="00DB35C5"/>
    <w:rsid w:val="00DC1FAC"/>
    <w:rsid w:val="00DD7729"/>
    <w:rsid w:val="00E019E6"/>
    <w:rsid w:val="00E57C0D"/>
    <w:rsid w:val="00E62CCF"/>
    <w:rsid w:val="00E777E2"/>
    <w:rsid w:val="00EE1661"/>
    <w:rsid w:val="00F67A36"/>
    <w:rsid w:val="00FC6AE6"/>
    <w:rsid w:val="00FE1368"/>
    <w:rsid w:val="00FE72FD"/>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 w:type="paragraph" w:styleId="Poprawka">
    <w:name w:val="Revision"/>
    <w:hidden/>
    <w:uiPriority w:val="99"/>
    <w:semiHidden/>
    <w:rsid w:val="00A02D06"/>
    <w:pPr>
      <w:widowControl/>
      <w:suppressAutoHyphens w:val="0"/>
      <w:autoSpaceDN/>
      <w:ind w:left="0"/>
      <w:jc w:val="left"/>
      <w:textAlignment w:val="auto"/>
    </w:pPr>
  </w:style>
  <w:style w:type="character" w:styleId="Odwoaniedokomentarza">
    <w:name w:val="annotation reference"/>
    <w:basedOn w:val="Domylnaczcionkaakapitu"/>
    <w:uiPriority w:val="99"/>
    <w:semiHidden/>
    <w:unhideWhenUsed/>
    <w:rsid w:val="00162B73"/>
    <w:rPr>
      <w:sz w:val="16"/>
      <w:szCs w:val="16"/>
    </w:rPr>
  </w:style>
  <w:style w:type="paragraph" w:styleId="Tekstkomentarza">
    <w:name w:val="annotation text"/>
    <w:basedOn w:val="Normalny"/>
    <w:link w:val="TekstkomentarzaZnak"/>
    <w:uiPriority w:val="99"/>
    <w:unhideWhenUsed/>
    <w:rsid w:val="00162B73"/>
    <w:rPr>
      <w:sz w:val="20"/>
      <w:szCs w:val="20"/>
    </w:rPr>
  </w:style>
  <w:style w:type="character" w:customStyle="1" w:styleId="TekstkomentarzaZnak">
    <w:name w:val="Tekst komentarza Znak"/>
    <w:basedOn w:val="Domylnaczcionkaakapitu"/>
    <w:link w:val="Tekstkomentarza"/>
    <w:uiPriority w:val="99"/>
    <w:rsid w:val="00162B73"/>
    <w:rPr>
      <w:sz w:val="20"/>
      <w:szCs w:val="20"/>
    </w:rPr>
  </w:style>
  <w:style w:type="paragraph" w:styleId="Tematkomentarza">
    <w:name w:val="annotation subject"/>
    <w:basedOn w:val="Tekstkomentarza"/>
    <w:next w:val="Tekstkomentarza"/>
    <w:link w:val="TematkomentarzaZnak"/>
    <w:uiPriority w:val="99"/>
    <w:semiHidden/>
    <w:unhideWhenUsed/>
    <w:rsid w:val="00162B73"/>
    <w:rPr>
      <w:b/>
      <w:bCs/>
    </w:rPr>
  </w:style>
  <w:style w:type="character" w:customStyle="1" w:styleId="TematkomentarzaZnak">
    <w:name w:val="Temat komentarza Znak"/>
    <w:basedOn w:val="TekstkomentarzaZnak"/>
    <w:link w:val="Tematkomentarza"/>
    <w:uiPriority w:val="99"/>
    <w:semiHidden/>
    <w:rsid w:val="00162B73"/>
    <w:rPr>
      <w:b/>
      <w:bCs/>
      <w:sz w:val="20"/>
      <w:szCs w:val="20"/>
    </w:rPr>
  </w:style>
  <w:style w:type="character" w:styleId="Hipercze">
    <w:name w:val="Hyperlink"/>
    <w:basedOn w:val="Domylnaczcionkaakapitu"/>
    <w:uiPriority w:val="99"/>
    <w:unhideWhenUsed/>
    <w:rsid w:val="001B3595"/>
    <w:rPr>
      <w:color w:val="0563C1" w:themeColor="hyperlink"/>
      <w:u w:val="single"/>
    </w:rPr>
  </w:style>
  <w:style w:type="character" w:customStyle="1" w:styleId="UnresolvedMention">
    <w:name w:val="Unresolved Mention"/>
    <w:basedOn w:val="Domylnaczcionkaakapitu"/>
    <w:uiPriority w:val="99"/>
    <w:semiHidden/>
    <w:unhideWhenUsed/>
    <w:rsid w:val="001B3595"/>
    <w:rPr>
      <w:color w:val="605E5C"/>
      <w:shd w:val="clear" w:color="auto" w:fill="E1DFDD"/>
    </w:rPr>
  </w:style>
  <w:style w:type="paragraph" w:styleId="Tekstdymka">
    <w:name w:val="Balloon Text"/>
    <w:basedOn w:val="Normalny"/>
    <w:link w:val="TekstdymkaZnak"/>
    <w:uiPriority w:val="99"/>
    <w:semiHidden/>
    <w:unhideWhenUsed/>
    <w:rsid w:val="00C409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09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58372-4300-4B13-825E-4E7A4BEB6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3234</Words>
  <Characters>19405</Characters>
  <Application>Microsoft Office Word</Application>
  <DocSecurity>0</DocSecurity>
  <Lines>161</Lines>
  <Paragraphs>45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zampub</dc:creator>
  <cp:lastModifiedBy>ekwasniewska</cp:lastModifiedBy>
  <cp:revision>5</cp:revision>
  <cp:lastPrinted>2025-12-23T07:27:00Z</cp:lastPrinted>
  <dcterms:created xsi:type="dcterms:W3CDTF">2025-12-19T07:09:00Z</dcterms:created>
  <dcterms:modified xsi:type="dcterms:W3CDTF">2025-12-23T07:27:00Z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